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7F39E5" w14:textId="77777777" w:rsidR="00A94908" w:rsidRPr="00072F0A" w:rsidRDefault="00C71A5C">
      <w:pPr>
        <w:pStyle w:val="Corpsdetexte"/>
        <w:tabs>
          <w:tab w:val="left" w:pos="6550"/>
        </w:tabs>
        <w:kinsoku w:val="0"/>
        <w:overflowPunct w:val="0"/>
        <w:ind w:left="643"/>
        <w:rPr>
          <w:rFonts w:ascii="Times New Roman" w:hAnsi="Times New Roman" w:cs="Times New Roman"/>
          <w:position w:val="21"/>
          <w:sz w:val="20"/>
          <w:szCs w:val="20"/>
          <w:lang w:val="en-US"/>
        </w:rPr>
      </w:pPr>
      <w:r>
        <w:rPr>
          <w:noProof/>
        </w:rPr>
        <w:drawing>
          <wp:anchor distT="0" distB="0" distL="114300" distR="114300" simplePos="0" relativeHeight="251662336" behindDoc="0" locked="0" layoutInCell="1" allowOverlap="1" wp14:anchorId="4B5F65C2" wp14:editId="6E5849A0">
            <wp:simplePos x="0" y="0"/>
            <wp:positionH relativeFrom="margin">
              <wp:align>right</wp:align>
            </wp:positionH>
            <wp:positionV relativeFrom="paragraph">
              <wp:posOffset>-5715</wp:posOffset>
            </wp:positionV>
            <wp:extent cx="2759710" cy="1007745"/>
            <wp:effectExtent l="0" t="0" r="2540" b="1905"/>
            <wp:wrapNone/>
            <wp:docPr id="61" name="Image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9710" cy="1007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7E0429">
        <w:rPr>
          <w:noProof/>
        </w:rPr>
        <w:drawing>
          <wp:anchor distT="0" distB="0" distL="114300" distR="114300" simplePos="0" relativeHeight="251660288" behindDoc="0" locked="0" layoutInCell="1" allowOverlap="1" wp14:anchorId="2754AF4D" wp14:editId="76D5DB03">
            <wp:simplePos x="0" y="0"/>
            <wp:positionH relativeFrom="margin">
              <wp:posOffset>745683</wp:posOffset>
            </wp:positionH>
            <wp:positionV relativeFrom="paragraph">
              <wp:posOffset>-5715</wp:posOffset>
            </wp:positionV>
            <wp:extent cx="942975" cy="929640"/>
            <wp:effectExtent l="0" t="0" r="9525" b="3810"/>
            <wp:wrapNone/>
            <wp:docPr id="57" name="Image 57" descr="U:\Commun\COMMUNICATION\4-CHARTE GRAPHIQUE CNRS\Nouvelle Charte graphique_2023\LOGO_CNRS\PRINT\QUADRI\LOGO_CNRS_BLEU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U:\Commun\COMMUNICATION\4-CHARTE GRAPHIQUE CNRS\Nouvelle Charte graphique_2023\LOGO_CNRS\PRINT\QUADRI\LOGO_CNRS_BLEU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975" cy="929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473C2" w:rsidRPr="00072F0A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="001473C2" w:rsidRPr="00072F0A">
        <w:rPr>
          <w:rFonts w:ascii="Times New Roman" w:hAnsi="Times New Roman" w:cs="Times New Roman"/>
          <w:sz w:val="20"/>
          <w:szCs w:val="20"/>
          <w:lang w:val="en-US"/>
        </w:rPr>
        <w:tab/>
      </w:r>
    </w:p>
    <w:p w14:paraId="2CDCEBF2" w14:textId="77777777" w:rsidR="00A94908" w:rsidRPr="00072F0A" w:rsidRDefault="00A94908">
      <w:pPr>
        <w:pStyle w:val="Corpsdetexte"/>
        <w:kinsoku w:val="0"/>
        <w:overflowPunct w:val="0"/>
        <w:rPr>
          <w:rFonts w:ascii="Times New Roman" w:hAnsi="Times New Roman" w:cs="Times New Roman"/>
          <w:sz w:val="20"/>
          <w:szCs w:val="20"/>
          <w:lang w:val="en-US"/>
        </w:rPr>
      </w:pPr>
    </w:p>
    <w:p w14:paraId="3254702B" w14:textId="77777777" w:rsidR="00A94908" w:rsidRPr="00072F0A" w:rsidRDefault="00A94908">
      <w:pPr>
        <w:pStyle w:val="Corpsdetexte"/>
        <w:kinsoku w:val="0"/>
        <w:overflowPunct w:val="0"/>
        <w:rPr>
          <w:rFonts w:ascii="Times New Roman" w:hAnsi="Times New Roman" w:cs="Times New Roman"/>
          <w:sz w:val="20"/>
          <w:szCs w:val="20"/>
          <w:lang w:val="en-US"/>
        </w:rPr>
      </w:pPr>
    </w:p>
    <w:p w14:paraId="6C5FDF82" w14:textId="77777777" w:rsidR="00A94908" w:rsidRPr="00072F0A" w:rsidRDefault="00A94908">
      <w:pPr>
        <w:pStyle w:val="Corpsdetexte"/>
        <w:kinsoku w:val="0"/>
        <w:overflowPunct w:val="0"/>
        <w:rPr>
          <w:rFonts w:ascii="Times New Roman" w:hAnsi="Times New Roman" w:cs="Times New Roman"/>
          <w:sz w:val="20"/>
          <w:szCs w:val="20"/>
          <w:lang w:val="en-US"/>
        </w:rPr>
      </w:pPr>
    </w:p>
    <w:p w14:paraId="350E7FC7" w14:textId="77777777" w:rsidR="00A94908" w:rsidRPr="00072F0A" w:rsidRDefault="00A94908">
      <w:pPr>
        <w:pStyle w:val="Corpsdetexte"/>
        <w:kinsoku w:val="0"/>
        <w:overflowPunct w:val="0"/>
        <w:rPr>
          <w:rFonts w:ascii="Times New Roman" w:hAnsi="Times New Roman" w:cs="Times New Roman"/>
          <w:sz w:val="20"/>
          <w:szCs w:val="20"/>
          <w:lang w:val="en-US"/>
        </w:rPr>
      </w:pPr>
    </w:p>
    <w:p w14:paraId="0848D162" w14:textId="77777777" w:rsidR="00A94908" w:rsidRPr="00072F0A" w:rsidRDefault="00A94908">
      <w:pPr>
        <w:pStyle w:val="Corpsdetexte"/>
        <w:kinsoku w:val="0"/>
        <w:overflowPunct w:val="0"/>
        <w:rPr>
          <w:rFonts w:ascii="Times New Roman" w:hAnsi="Times New Roman" w:cs="Times New Roman"/>
          <w:sz w:val="20"/>
          <w:szCs w:val="20"/>
          <w:lang w:val="en-US"/>
        </w:rPr>
      </w:pPr>
    </w:p>
    <w:p w14:paraId="6C955924" w14:textId="77777777" w:rsidR="00A94908" w:rsidRPr="00072F0A" w:rsidRDefault="00A94908">
      <w:pPr>
        <w:pStyle w:val="Corpsdetexte"/>
        <w:kinsoku w:val="0"/>
        <w:overflowPunct w:val="0"/>
        <w:rPr>
          <w:rFonts w:ascii="Times New Roman" w:hAnsi="Times New Roman" w:cs="Times New Roman"/>
          <w:sz w:val="20"/>
          <w:szCs w:val="20"/>
          <w:lang w:val="en-US"/>
        </w:rPr>
      </w:pPr>
    </w:p>
    <w:p w14:paraId="3889B14A" w14:textId="77777777" w:rsidR="00A94908" w:rsidRPr="00072F0A" w:rsidRDefault="00A94908">
      <w:pPr>
        <w:pStyle w:val="Corpsdetexte"/>
        <w:kinsoku w:val="0"/>
        <w:overflowPunct w:val="0"/>
        <w:rPr>
          <w:rFonts w:ascii="Times New Roman" w:hAnsi="Times New Roman" w:cs="Times New Roman"/>
          <w:sz w:val="20"/>
          <w:szCs w:val="20"/>
          <w:lang w:val="en-US"/>
        </w:rPr>
      </w:pPr>
    </w:p>
    <w:p w14:paraId="15633D6D" w14:textId="77777777" w:rsidR="00A94908" w:rsidRPr="00072F0A" w:rsidRDefault="00A94908">
      <w:pPr>
        <w:pStyle w:val="Corpsdetexte"/>
        <w:kinsoku w:val="0"/>
        <w:overflowPunct w:val="0"/>
        <w:spacing w:before="5"/>
        <w:rPr>
          <w:rFonts w:ascii="Times New Roman" w:hAnsi="Times New Roman" w:cs="Times New Roman"/>
          <w:lang w:val="en-US"/>
        </w:rPr>
      </w:pPr>
    </w:p>
    <w:p w14:paraId="1B383466" w14:textId="0D9AC530" w:rsidR="00A94908" w:rsidRPr="00A55F63" w:rsidRDefault="006C0ABC">
      <w:pPr>
        <w:pStyle w:val="Titre"/>
        <w:kinsoku w:val="0"/>
        <w:overflowPunct w:val="0"/>
        <w:rPr>
          <w:color w:val="FF0000"/>
          <w:lang w:val="en-US"/>
        </w:rPr>
      </w:pPr>
      <w:r>
        <w:rPr>
          <w:color w:val="FF0000"/>
          <w:lang w:val="en-US"/>
        </w:rPr>
        <w:t>Atip</w:t>
      </w:r>
      <w:r w:rsidR="001473C2" w:rsidRPr="00A55F63">
        <w:rPr>
          <w:color w:val="FF0000"/>
          <w:lang w:val="en-US"/>
        </w:rPr>
        <w:t>-Avenir</w:t>
      </w:r>
      <w:r w:rsidR="001473C2" w:rsidRPr="00A55F63">
        <w:rPr>
          <w:color w:val="FF0000"/>
          <w:spacing w:val="-2"/>
          <w:lang w:val="en-US"/>
        </w:rPr>
        <w:t xml:space="preserve"> </w:t>
      </w:r>
      <w:r w:rsidR="001473C2" w:rsidRPr="00A55F63">
        <w:rPr>
          <w:color w:val="FF0000"/>
          <w:lang w:val="en-US"/>
        </w:rPr>
        <w:t>Program</w:t>
      </w:r>
      <w:r w:rsidR="001473C2" w:rsidRPr="00A55F63">
        <w:rPr>
          <w:color w:val="FF0000"/>
          <w:spacing w:val="-5"/>
          <w:lang w:val="en-US"/>
        </w:rPr>
        <w:t xml:space="preserve"> </w:t>
      </w:r>
      <w:r>
        <w:rPr>
          <w:color w:val="FF0000"/>
          <w:lang w:val="en-US"/>
        </w:rPr>
        <w:t>202</w:t>
      </w:r>
      <w:r w:rsidR="00072F0A">
        <w:rPr>
          <w:color w:val="FF0000"/>
          <w:lang w:val="en-US"/>
        </w:rPr>
        <w:t>6</w:t>
      </w:r>
    </w:p>
    <w:p w14:paraId="563EF090" w14:textId="77777777" w:rsidR="00A94908" w:rsidRPr="00A55F63" w:rsidRDefault="001473C2">
      <w:pPr>
        <w:pStyle w:val="Corpsdetexte"/>
        <w:kinsoku w:val="0"/>
        <w:overflowPunct w:val="0"/>
        <w:spacing w:before="113"/>
        <w:ind w:left="2986" w:right="2990"/>
        <w:jc w:val="center"/>
        <w:rPr>
          <w:b/>
          <w:bCs/>
          <w:i/>
          <w:iCs/>
          <w:sz w:val="32"/>
          <w:szCs w:val="32"/>
          <w:lang w:val="en-US"/>
        </w:rPr>
      </w:pPr>
      <w:r w:rsidRPr="00A55F63">
        <w:rPr>
          <w:b/>
          <w:bCs/>
          <w:i/>
          <w:iCs/>
          <w:sz w:val="32"/>
          <w:szCs w:val="32"/>
          <w:lang w:val="en-US"/>
        </w:rPr>
        <w:t>Young</w:t>
      </w:r>
      <w:r w:rsidRPr="00A55F63">
        <w:rPr>
          <w:b/>
          <w:bCs/>
          <w:i/>
          <w:iCs/>
          <w:spacing w:val="-4"/>
          <w:sz w:val="32"/>
          <w:szCs w:val="32"/>
          <w:lang w:val="en-US"/>
        </w:rPr>
        <w:t xml:space="preserve"> </w:t>
      </w:r>
      <w:r w:rsidRPr="00A55F63">
        <w:rPr>
          <w:b/>
          <w:bCs/>
          <w:i/>
          <w:iCs/>
          <w:sz w:val="32"/>
          <w:szCs w:val="32"/>
          <w:lang w:val="en-US"/>
        </w:rPr>
        <w:t>group</w:t>
      </w:r>
      <w:r w:rsidRPr="00A55F63">
        <w:rPr>
          <w:b/>
          <w:bCs/>
          <w:i/>
          <w:iCs/>
          <w:spacing w:val="-1"/>
          <w:sz w:val="32"/>
          <w:szCs w:val="32"/>
          <w:lang w:val="en-US"/>
        </w:rPr>
        <w:t xml:space="preserve"> </w:t>
      </w:r>
      <w:r w:rsidRPr="00A55F63">
        <w:rPr>
          <w:b/>
          <w:bCs/>
          <w:i/>
          <w:iCs/>
          <w:sz w:val="32"/>
          <w:szCs w:val="32"/>
          <w:lang w:val="en-US"/>
        </w:rPr>
        <w:t>leader</w:t>
      </w:r>
    </w:p>
    <w:p w14:paraId="479FB767" w14:textId="77777777" w:rsidR="00A94908" w:rsidRPr="00A55F63" w:rsidRDefault="00A94908">
      <w:pPr>
        <w:pStyle w:val="Corpsdetexte"/>
        <w:kinsoku w:val="0"/>
        <w:overflowPunct w:val="0"/>
        <w:rPr>
          <w:b/>
          <w:bCs/>
          <w:i/>
          <w:iCs/>
          <w:sz w:val="36"/>
          <w:szCs w:val="36"/>
          <w:lang w:val="en-US"/>
        </w:rPr>
      </w:pPr>
    </w:p>
    <w:p w14:paraId="554BC442" w14:textId="77777777" w:rsidR="00A94908" w:rsidRPr="00A55F63" w:rsidRDefault="00A94908">
      <w:pPr>
        <w:pStyle w:val="Corpsdetexte"/>
        <w:kinsoku w:val="0"/>
        <w:overflowPunct w:val="0"/>
        <w:rPr>
          <w:b/>
          <w:bCs/>
          <w:i/>
          <w:iCs/>
          <w:sz w:val="36"/>
          <w:szCs w:val="36"/>
          <w:lang w:val="en-US"/>
        </w:rPr>
      </w:pPr>
    </w:p>
    <w:p w14:paraId="56B4E9A6" w14:textId="77777777" w:rsidR="00A94908" w:rsidRPr="00A55F63" w:rsidRDefault="001473C2">
      <w:pPr>
        <w:pStyle w:val="Corpsdetexte"/>
        <w:kinsoku w:val="0"/>
        <w:overflowPunct w:val="0"/>
        <w:spacing w:before="245"/>
        <w:ind w:left="2985" w:right="2990"/>
        <w:jc w:val="center"/>
        <w:rPr>
          <w:b/>
          <w:bCs/>
          <w:i/>
          <w:iCs/>
          <w:sz w:val="32"/>
          <w:szCs w:val="32"/>
          <w:lang w:val="en-US"/>
        </w:rPr>
      </w:pPr>
      <w:r w:rsidRPr="00A55F63">
        <w:rPr>
          <w:b/>
          <w:bCs/>
          <w:i/>
          <w:iCs/>
          <w:sz w:val="32"/>
          <w:szCs w:val="32"/>
          <w:lang w:val="en-US"/>
        </w:rPr>
        <w:t>SCIENTIFIC</w:t>
      </w:r>
      <w:r w:rsidRPr="00A55F63">
        <w:rPr>
          <w:b/>
          <w:bCs/>
          <w:i/>
          <w:iCs/>
          <w:spacing w:val="-5"/>
          <w:sz w:val="32"/>
          <w:szCs w:val="32"/>
          <w:lang w:val="en-US"/>
        </w:rPr>
        <w:t xml:space="preserve"> </w:t>
      </w:r>
      <w:r w:rsidRPr="00A55F63">
        <w:rPr>
          <w:b/>
          <w:bCs/>
          <w:i/>
          <w:iCs/>
          <w:sz w:val="32"/>
          <w:szCs w:val="32"/>
          <w:lang w:val="en-US"/>
        </w:rPr>
        <w:t>FILE</w:t>
      </w:r>
    </w:p>
    <w:p w14:paraId="75745EB1" w14:textId="77777777" w:rsidR="00A94908" w:rsidRPr="00A55F63" w:rsidRDefault="00A94908">
      <w:pPr>
        <w:pStyle w:val="Corpsdetexte"/>
        <w:kinsoku w:val="0"/>
        <w:overflowPunct w:val="0"/>
        <w:rPr>
          <w:b/>
          <w:bCs/>
          <w:i/>
          <w:iCs/>
          <w:sz w:val="36"/>
          <w:szCs w:val="36"/>
          <w:lang w:val="en-US"/>
        </w:rPr>
      </w:pPr>
    </w:p>
    <w:p w14:paraId="0C61A0E5" w14:textId="77777777" w:rsidR="00A94908" w:rsidRPr="00A55F63" w:rsidRDefault="00A94908">
      <w:pPr>
        <w:pStyle w:val="Corpsdetexte"/>
        <w:kinsoku w:val="0"/>
        <w:overflowPunct w:val="0"/>
        <w:spacing w:before="5"/>
        <w:rPr>
          <w:b/>
          <w:bCs/>
          <w:i/>
          <w:iCs/>
          <w:sz w:val="34"/>
          <w:szCs w:val="34"/>
          <w:lang w:val="en-US"/>
        </w:rPr>
      </w:pPr>
    </w:p>
    <w:p w14:paraId="18661695" w14:textId="45CA0DC8" w:rsidR="00A94908" w:rsidRPr="00A55F63" w:rsidRDefault="001473C2">
      <w:pPr>
        <w:pStyle w:val="Corpsdetexte"/>
        <w:kinsoku w:val="0"/>
        <w:overflowPunct w:val="0"/>
        <w:spacing w:line="242" w:lineRule="auto"/>
        <w:ind w:left="1636" w:right="1149"/>
        <w:rPr>
          <w:color w:val="000000"/>
          <w:sz w:val="20"/>
          <w:szCs w:val="20"/>
          <w:lang w:val="en-US"/>
        </w:rPr>
      </w:pPr>
      <w:r w:rsidRPr="00A55F63">
        <w:rPr>
          <w:b/>
          <w:bCs/>
          <w:color w:val="FF0000"/>
          <w:sz w:val="20"/>
          <w:szCs w:val="20"/>
          <w:lang w:val="en-US"/>
        </w:rPr>
        <w:t>Once</w:t>
      </w:r>
      <w:r w:rsidRPr="00A55F63">
        <w:rPr>
          <w:b/>
          <w:bCs/>
          <w:color w:val="FF0000"/>
          <w:spacing w:val="-7"/>
          <w:sz w:val="20"/>
          <w:szCs w:val="20"/>
          <w:lang w:val="en-US"/>
        </w:rPr>
        <w:t xml:space="preserve"> </w:t>
      </w:r>
      <w:r w:rsidRPr="00A55F63">
        <w:rPr>
          <w:b/>
          <w:bCs/>
          <w:color w:val="FF0000"/>
          <w:sz w:val="20"/>
          <w:szCs w:val="20"/>
          <w:lang w:val="en-US"/>
        </w:rPr>
        <w:t>completed</w:t>
      </w:r>
      <w:r w:rsidRPr="00A55F63">
        <w:rPr>
          <w:b/>
          <w:bCs/>
          <w:color w:val="FF0000"/>
          <w:spacing w:val="-3"/>
          <w:sz w:val="20"/>
          <w:szCs w:val="20"/>
          <w:lang w:val="en-US"/>
        </w:rPr>
        <w:t xml:space="preserve"> </w:t>
      </w:r>
      <w:r w:rsidRPr="00A55F63">
        <w:rPr>
          <w:b/>
          <w:bCs/>
          <w:color w:val="FF0000"/>
          <w:sz w:val="20"/>
          <w:szCs w:val="20"/>
          <w:lang w:val="en-US"/>
        </w:rPr>
        <w:t>save</w:t>
      </w:r>
      <w:r w:rsidRPr="00A55F63">
        <w:rPr>
          <w:b/>
          <w:bCs/>
          <w:color w:val="FF0000"/>
          <w:spacing w:val="-5"/>
          <w:sz w:val="20"/>
          <w:szCs w:val="20"/>
          <w:lang w:val="en-US"/>
        </w:rPr>
        <w:t xml:space="preserve"> </w:t>
      </w:r>
      <w:r w:rsidRPr="00A55F63">
        <w:rPr>
          <w:b/>
          <w:bCs/>
          <w:color w:val="FF0000"/>
          <w:sz w:val="20"/>
          <w:szCs w:val="20"/>
          <w:lang w:val="en-US"/>
        </w:rPr>
        <w:t>your</w:t>
      </w:r>
      <w:r w:rsidRPr="00A55F63">
        <w:rPr>
          <w:b/>
          <w:bCs/>
          <w:color w:val="FF0000"/>
          <w:spacing w:val="-6"/>
          <w:sz w:val="20"/>
          <w:szCs w:val="20"/>
          <w:lang w:val="en-US"/>
        </w:rPr>
        <w:t xml:space="preserve"> </w:t>
      </w:r>
      <w:r w:rsidRPr="00A55F63">
        <w:rPr>
          <w:b/>
          <w:bCs/>
          <w:color w:val="FF0000"/>
          <w:sz w:val="20"/>
          <w:szCs w:val="20"/>
          <w:lang w:val="en-US"/>
        </w:rPr>
        <w:t>scientific</w:t>
      </w:r>
      <w:r w:rsidRPr="00A55F63">
        <w:rPr>
          <w:b/>
          <w:bCs/>
          <w:color w:val="FF0000"/>
          <w:spacing w:val="-7"/>
          <w:sz w:val="20"/>
          <w:szCs w:val="20"/>
          <w:lang w:val="en-US"/>
        </w:rPr>
        <w:t xml:space="preserve"> </w:t>
      </w:r>
      <w:r w:rsidRPr="00A55F63">
        <w:rPr>
          <w:b/>
          <w:bCs/>
          <w:color w:val="FF0000"/>
          <w:sz w:val="20"/>
          <w:szCs w:val="20"/>
          <w:lang w:val="en-US"/>
        </w:rPr>
        <w:t>file</w:t>
      </w:r>
      <w:r w:rsidRPr="00A55F63">
        <w:rPr>
          <w:b/>
          <w:bCs/>
          <w:color w:val="FF0000"/>
          <w:spacing w:val="-4"/>
          <w:sz w:val="20"/>
          <w:szCs w:val="20"/>
          <w:lang w:val="en-US"/>
        </w:rPr>
        <w:t xml:space="preserve"> </w:t>
      </w:r>
      <w:r w:rsidRPr="00A55F63">
        <w:rPr>
          <w:color w:val="000000"/>
          <w:sz w:val="20"/>
          <w:szCs w:val="20"/>
          <w:lang w:val="en-US"/>
        </w:rPr>
        <w:t>and</w:t>
      </w:r>
      <w:r w:rsidRPr="00A55F63">
        <w:rPr>
          <w:color w:val="000000"/>
          <w:spacing w:val="-4"/>
          <w:sz w:val="20"/>
          <w:szCs w:val="20"/>
          <w:lang w:val="en-US"/>
        </w:rPr>
        <w:t xml:space="preserve"> </w:t>
      </w:r>
      <w:r w:rsidRPr="00A55F63">
        <w:rPr>
          <w:color w:val="000000"/>
          <w:sz w:val="20"/>
          <w:szCs w:val="20"/>
          <w:lang w:val="en-US"/>
        </w:rPr>
        <w:t>upload</w:t>
      </w:r>
      <w:r w:rsidRPr="00A55F63">
        <w:rPr>
          <w:color w:val="000000"/>
          <w:spacing w:val="-6"/>
          <w:sz w:val="20"/>
          <w:szCs w:val="20"/>
          <w:lang w:val="en-US"/>
        </w:rPr>
        <w:t xml:space="preserve"> </w:t>
      </w:r>
      <w:r w:rsidRPr="00A55F63">
        <w:rPr>
          <w:color w:val="000000"/>
          <w:sz w:val="20"/>
          <w:szCs w:val="20"/>
          <w:lang w:val="en-US"/>
        </w:rPr>
        <w:t>it</w:t>
      </w:r>
      <w:r w:rsidRPr="00A55F63">
        <w:rPr>
          <w:color w:val="000000"/>
          <w:spacing w:val="-4"/>
          <w:sz w:val="20"/>
          <w:szCs w:val="20"/>
          <w:lang w:val="en-US"/>
        </w:rPr>
        <w:t xml:space="preserve"> </w:t>
      </w:r>
      <w:r w:rsidRPr="00A55F63">
        <w:rPr>
          <w:color w:val="000000"/>
          <w:sz w:val="20"/>
          <w:szCs w:val="20"/>
          <w:lang w:val="en-US"/>
        </w:rPr>
        <w:t>on</w:t>
      </w:r>
      <w:r w:rsidRPr="00A55F63">
        <w:rPr>
          <w:color w:val="000000"/>
          <w:spacing w:val="-7"/>
          <w:sz w:val="20"/>
          <w:szCs w:val="20"/>
          <w:lang w:val="en-US"/>
        </w:rPr>
        <w:t xml:space="preserve"> </w:t>
      </w:r>
      <w:r w:rsidRPr="00A55F63">
        <w:rPr>
          <w:color w:val="000000"/>
          <w:sz w:val="20"/>
          <w:szCs w:val="20"/>
          <w:lang w:val="en-US"/>
        </w:rPr>
        <w:t>the</w:t>
      </w:r>
      <w:r w:rsidRPr="00A55F63">
        <w:rPr>
          <w:color w:val="000000"/>
          <w:spacing w:val="-4"/>
          <w:sz w:val="20"/>
          <w:szCs w:val="20"/>
          <w:lang w:val="en-US"/>
        </w:rPr>
        <w:t xml:space="preserve"> </w:t>
      </w:r>
      <w:r w:rsidRPr="00A55F63">
        <w:rPr>
          <w:color w:val="000000"/>
          <w:sz w:val="20"/>
          <w:szCs w:val="20"/>
          <w:lang w:val="en-US"/>
        </w:rPr>
        <w:t>website</w:t>
      </w:r>
      <w:r w:rsidRPr="00A55F63">
        <w:rPr>
          <w:color w:val="000000"/>
          <w:spacing w:val="-7"/>
          <w:sz w:val="20"/>
          <w:szCs w:val="20"/>
          <w:lang w:val="en-US"/>
        </w:rPr>
        <w:t xml:space="preserve"> </w:t>
      </w:r>
      <w:r w:rsidRPr="00A55F63">
        <w:rPr>
          <w:color w:val="000000"/>
          <w:sz w:val="20"/>
          <w:szCs w:val="20"/>
          <w:lang w:val="en-US"/>
        </w:rPr>
        <w:t>EVA</w:t>
      </w:r>
      <w:r w:rsidRPr="00A55F63">
        <w:rPr>
          <w:color w:val="000000"/>
          <w:spacing w:val="-7"/>
          <w:sz w:val="20"/>
          <w:szCs w:val="20"/>
          <w:lang w:val="en-US"/>
        </w:rPr>
        <w:t xml:space="preserve"> </w:t>
      </w:r>
      <w:r w:rsidRPr="00A55F63">
        <w:rPr>
          <w:color w:val="000000"/>
          <w:sz w:val="20"/>
          <w:szCs w:val="20"/>
          <w:lang w:val="en-US"/>
        </w:rPr>
        <w:t>using</w:t>
      </w:r>
      <w:r w:rsidRPr="00A55F63">
        <w:rPr>
          <w:color w:val="000000"/>
          <w:spacing w:val="-4"/>
          <w:sz w:val="20"/>
          <w:szCs w:val="20"/>
          <w:lang w:val="en-US"/>
        </w:rPr>
        <w:t xml:space="preserve"> </w:t>
      </w:r>
      <w:r w:rsidRPr="00A55F63">
        <w:rPr>
          <w:color w:val="000000"/>
          <w:sz w:val="20"/>
          <w:szCs w:val="20"/>
          <w:lang w:val="en-US"/>
        </w:rPr>
        <w:t>your</w:t>
      </w:r>
      <w:r w:rsidRPr="00A55F63">
        <w:rPr>
          <w:color w:val="000000"/>
          <w:spacing w:val="-53"/>
          <w:sz w:val="20"/>
          <w:szCs w:val="20"/>
          <w:lang w:val="en-US"/>
        </w:rPr>
        <w:t xml:space="preserve"> </w:t>
      </w:r>
      <w:r w:rsidRPr="00A55F63">
        <w:rPr>
          <w:color w:val="000000"/>
          <w:sz w:val="20"/>
          <w:szCs w:val="20"/>
          <w:lang w:val="en-US"/>
        </w:rPr>
        <w:t>ID</w:t>
      </w:r>
      <w:r w:rsidRPr="00A55F63">
        <w:rPr>
          <w:color w:val="000000"/>
          <w:spacing w:val="-2"/>
          <w:sz w:val="20"/>
          <w:szCs w:val="20"/>
          <w:lang w:val="en-US"/>
        </w:rPr>
        <w:t xml:space="preserve"> </w:t>
      </w:r>
      <w:r w:rsidRPr="00A55F63">
        <w:rPr>
          <w:color w:val="000000"/>
          <w:sz w:val="20"/>
          <w:szCs w:val="20"/>
          <w:lang w:val="en-US"/>
        </w:rPr>
        <w:t>and</w:t>
      </w:r>
      <w:r w:rsidRPr="00A55F63">
        <w:rPr>
          <w:color w:val="000000"/>
          <w:spacing w:val="-1"/>
          <w:sz w:val="20"/>
          <w:szCs w:val="20"/>
          <w:lang w:val="en-US"/>
        </w:rPr>
        <w:t xml:space="preserve"> </w:t>
      </w:r>
      <w:r w:rsidR="00C73ACF">
        <w:rPr>
          <w:color w:val="000000"/>
          <w:sz w:val="20"/>
          <w:szCs w:val="20"/>
          <w:lang w:val="en-US"/>
        </w:rPr>
        <w:t>password</w:t>
      </w:r>
      <w:r w:rsidR="00C73ACF" w:rsidRPr="00A55F63">
        <w:rPr>
          <w:color w:val="000000"/>
          <w:sz w:val="20"/>
          <w:szCs w:val="20"/>
          <w:lang w:val="en-US"/>
        </w:rPr>
        <w:t>:</w:t>
      </w:r>
    </w:p>
    <w:p w14:paraId="1F7D1E1C" w14:textId="77777777" w:rsidR="00A94908" w:rsidRPr="00A55F63" w:rsidRDefault="00D07CA3">
      <w:pPr>
        <w:pStyle w:val="Corpsdetexte"/>
        <w:kinsoku w:val="0"/>
        <w:overflowPunct w:val="0"/>
        <w:spacing w:before="119"/>
        <w:ind w:left="2987" w:right="2642"/>
        <w:jc w:val="center"/>
        <w:rPr>
          <w:color w:val="0000FF"/>
          <w:sz w:val="20"/>
          <w:szCs w:val="20"/>
          <w:lang w:val="en-US"/>
        </w:rPr>
      </w:pPr>
      <w:hyperlink r:id="rId9" w:history="1">
        <w:r w:rsidR="001473C2" w:rsidRPr="00A55F63">
          <w:rPr>
            <w:color w:val="0000FF"/>
            <w:sz w:val="20"/>
            <w:szCs w:val="20"/>
            <w:u w:val="single"/>
            <w:lang w:val="en-US"/>
          </w:rPr>
          <w:t>https://www.eva3.inserm.fr/login</w:t>
        </w:r>
      </w:hyperlink>
    </w:p>
    <w:p w14:paraId="1DF8D2B1" w14:textId="77777777" w:rsidR="00A94908" w:rsidRPr="00A55F63" w:rsidRDefault="00A94908">
      <w:pPr>
        <w:pStyle w:val="Corpsdetexte"/>
        <w:kinsoku w:val="0"/>
        <w:overflowPunct w:val="0"/>
        <w:rPr>
          <w:sz w:val="20"/>
          <w:szCs w:val="20"/>
          <w:lang w:val="en-US"/>
        </w:rPr>
      </w:pPr>
    </w:p>
    <w:p w14:paraId="6DB7A4D1" w14:textId="77777777" w:rsidR="00A94908" w:rsidRPr="00A55F63" w:rsidRDefault="00A94908">
      <w:pPr>
        <w:pStyle w:val="Corpsdetexte"/>
        <w:kinsoku w:val="0"/>
        <w:overflowPunct w:val="0"/>
        <w:spacing w:before="8"/>
        <w:rPr>
          <w:sz w:val="20"/>
          <w:szCs w:val="20"/>
          <w:lang w:val="en-US"/>
        </w:rPr>
      </w:pPr>
    </w:p>
    <w:p w14:paraId="393AE1EF" w14:textId="6A270FFD" w:rsidR="00A94908" w:rsidRPr="00A55F63" w:rsidRDefault="001473C2">
      <w:pPr>
        <w:pStyle w:val="Corpsdetexte"/>
        <w:kinsoku w:val="0"/>
        <w:overflowPunct w:val="0"/>
        <w:ind w:left="1636"/>
        <w:jc w:val="both"/>
        <w:rPr>
          <w:b/>
          <w:bCs/>
          <w:color w:val="FF0000"/>
          <w:sz w:val="20"/>
          <w:szCs w:val="20"/>
          <w:lang w:val="en-US"/>
        </w:rPr>
      </w:pPr>
      <w:r w:rsidRPr="00A55F63">
        <w:rPr>
          <w:sz w:val="20"/>
          <w:szCs w:val="20"/>
          <w:lang w:val="en-US"/>
        </w:rPr>
        <w:t>Before</w:t>
      </w:r>
      <w:r w:rsidRPr="00A55F63">
        <w:rPr>
          <w:spacing w:val="-5"/>
          <w:sz w:val="20"/>
          <w:szCs w:val="20"/>
          <w:lang w:val="en-US"/>
        </w:rPr>
        <w:t xml:space="preserve"> </w:t>
      </w:r>
      <w:r w:rsidR="00072F0A">
        <w:rPr>
          <w:b/>
          <w:bCs/>
          <w:color w:val="FF0000"/>
          <w:sz w:val="20"/>
          <w:szCs w:val="20"/>
          <w:lang w:val="en-US"/>
        </w:rPr>
        <w:t>Friday, November 7</w:t>
      </w:r>
      <w:r w:rsidR="00072F0A" w:rsidRPr="00072F0A">
        <w:rPr>
          <w:b/>
          <w:bCs/>
          <w:color w:val="FF0000"/>
          <w:sz w:val="20"/>
          <w:szCs w:val="20"/>
          <w:vertAlign w:val="superscript"/>
          <w:lang w:val="en-US"/>
        </w:rPr>
        <w:t>th</w:t>
      </w:r>
      <w:r w:rsidR="00072F0A">
        <w:rPr>
          <w:b/>
          <w:bCs/>
          <w:color w:val="FF0000"/>
          <w:sz w:val="20"/>
          <w:szCs w:val="20"/>
          <w:lang w:val="en-US"/>
        </w:rPr>
        <w:t>, 2025 at</w:t>
      </w:r>
      <w:r w:rsidR="00DF54BE">
        <w:rPr>
          <w:b/>
          <w:bCs/>
          <w:color w:val="FF0000"/>
          <w:sz w:val="20"/>
          <w:szCs w:val="20"/>
          <w:lang w:val="en-US"/>
        </w:rPr>
        <w:t xml:space="preserve"> 10</w:t>
      </w:r>
      <w:r w:rsidR="006C0ABC">
        <w:rPr>
          <w:b/>
          <w:bCs/>
          <w:color w:val="FF0000"/>
          <w:sz w:val="20"/>
          <w:szCs w:val="20"/>
          <w:lang w:val="en-US"/>
        </w:rPr>
        <w:t xml:space="preserve"> am</w:t>
      </w:r>
      <w:r w:rsidR="00A55F63" w:rsidRPr="00A55F63">
        <w:rPr>
          <w:b/>
          <w:bCs/>
          <w:color w:val="FF0000"/>
          <w:sz w:val="20"/>
          <w:szCs w:val="20"/>
          <w:lang w:val="en-US"/>
        </w:rPr>
        <w:t xml:space="preserve"> (CET).</w:t>
      </w:r>
    </w:p>
    <w:p w14:paraId="22FA58FB" w14:textId="77777777" w:rsidR="00A94908" w:rsidRPr="00A55F63" w:rsidRDefault="00A94908">
      <w:pPr>
        <w:pStyle w:val="Corpsdetexte"/>
        <w:kinsoku w:val="0"/>
        <w:overflowPunct w:val="0"/>
        <w:rPr>
          <w:b/>
          <w:bCs/>
          <w:sz w:val="22"/>
          <w:szCs w:val="22"/>
          <w:lang w:val="en-US"/>
        </w:rPr>
      </w:pPr>
    </w:p>
    <w:p w14:paraId="79344FC6" w14:textId="77777777" w:rsidR="00A94908" w:rsidRPr="00A55F63" w:rsidRDefault="00A94908">
      <w:pPr>
        <w:pStyle w:val="Corpsdetexte"/>
        <w:kinsoku w:val="0"/>
        <w:overflowPunct w:val="0"/>
        <w:rPr>
          <w:b/>
          <w:bCs/>
          <w:sz w:val="22"/>
          <w:szCs w:val="22"/>
          <w:lang w:val="en-US"/>
        </w:rPr>
      </w:pPr>
    </w:p>
    <w:p w14:paraId="66E560C7" w14:textId="77777777" w:rsidR="00A94908" w:rsidRPr="00A55F63" w:rsidRDefault="00A94908">
      <w:pPr>
        <w:pStyle w:val="Corpsdetexte"/>
        <w:kinsoku w:val="0"/>
        <w:overflowPunct w:val="0"/>
        <w:rPr>
          <w:b/>
          <w:bCs/>
          <w:sz w:val="22"/>
          <w:szCs w:val="22"/>
          <w:lang w:val="en-US"/>
        </w:rPr>
      </w:pPr>
    </w:p>
    <w:p w14:paraId="08BEAA42" w14:textId="77777777" w:rsidR="00A94908" w:rsidRPr="00A55F63" w:rsidRDefault="00A94908">
      <w:pPr>
        <w:pStyle w:val="Corpsdetexte"/>
        <w:kinsoku w:val="0"/>
        <w:overflowPunct w:val="0"/>
        <w:rPr>
          <w:b/>
          <w:bCs/>
          <w:sz w:val="22"/>
          <w:szCs w:val="22"/>
          <w:lang w:val="en-US"/>
        </w:rPr>
      </w:pPr>
    </w:p>
    <w:p w14:paraId="1596520A" w14:textId="77777777" w:rsidR="00A94908" w:rsidRPr="00A55F63" w:rsidRDefault="00A94908">
      <w:pPr>
        <w:pStyle w:val="Corpsdetexte"/>
        <w:kinsoku w:val="0"/>
        <w:overflowPunct w:val="0"/>
        <w:rPr>
          <w:b/>
          <w:bCs/>
          <w:sz w:val="22"/>
          <w:szCs w:val="22"/>
          <w:lang w:val="en-US"/>
        </w:rPr>
      </w:pPr>
    </w:p>
    <w:p w14:paraId="42D5F59E" w14:textId="77777777" w:rsidR="00A94908" w:rsidRPr="00A55F63" w:rsidRDefault="00A94908">
      <w:pPr>
        <w:pStyle w:val="Corpsdetexte"/>
        <w:kinsoku w:val="0"/>
        <w:overflowPunct w:val="0"/>
        <w:rPr>
          <w:b/>
          <w:bCs/>
          <w:sz w:val="22"/>
          <w:szCs w:val="22"/>
          <w:lang w:val="en-US"/>
        </w:rPr>
      </w:pPr>
    </w:p>
    <w:p w14:paraId="253C79C7" w14:textId="77777777" w:rsidR="00A94908" w:rsidRPr="00A55F63" w:rsidRDefault="00A94908">
      <w:pPr>
        <w:pStyle w:val="Corpsdetexte"/>
        <w:kinsoku w:val="0"/>
        <w:overflowPunct w:val="0"/>
        <w:spacing w:before="7"/>
        <w:rPr>
          <w:b/>
          <w:bCs/>
          <w:sz w:val="30"/>
          <w:szCs w:val="30"/>
          <w:lang w:val="en-US"/>
        </w:rPr>
      </w:pPr>
    </w:p>
    <w:p w14:paraId="4B56002D" w14:textId="77777777" w:rsidR="00072F0A" w:rsidRDefault="001473C2">
      <w:pPr>
        <w:pStyle w:val="Corpsdetexte"/>
        <w:kinsoku w:val="0"/>
        <w:overflowPunct w:val="0"/>
        <w:spacing w:line="364" w:lineRule="auto"/>
        <w:ind w:left="1557" w:right="5444"/>
        <w:jc w:val="both"/>
        <w:rPr>
          <w:sz w:val="20"/>
          <w:szCs w:val="20"/>
          <w:lang w:val="en-US"/>
        </w:rPr>
      </w:pPr>
      <w:r w:rsidRPr="00A55F63">
        <w:rPr>
          <w:b/>
          <w:bCs/>
          <w:sz w:val="20"/>
          <w:szCs w:val="20"/>
          <w:u w:val="single"/>
          <w:lang w:val="en-US"/>
        </w:rPr>
        <w:t>For further information, please contact:</w:t>
      </w:r>
      <w:r w:rsidRPr="00A55F63">
        <w:rPr>
          <w:b/>
          <w:bCs/>
          <w:spacing w:val="-53"/>
          <w:sz w:val="20"/>
          <w:szCs w:val="20"/>
          <w:lang w:val="en-US"/>
        </w:rPr>
        <w:t xml:space="preserve"> </w:t>
      </w:r>
      <w:r w:rsidR="006C0ABC">
        <w:rPr>
          <w:sz w:val="20"/>
          <w:szCs w:val="20"/>
          <w:lang w:val="en-US"/>
        </w:rPr>
        <w:t xml:space="preserve">Catherine </w:t>
      </w:r>
      <w:r w:rsidR="00072F0A">
        <w:rPr>
          <w:sz w:val="20"/>
          <w:szCs w:val="20"/>
          <w:lang w:val="en-US"/>
        </w:rPr>
        <w:t>CAVARD</w:t>
      </w:r>
    </w:p>
    <w:p w14:paraId="5B13A8FA" w14:textId="7EF79338" w:rsidR="00072F0A" w:rsidRDefault="00D07CA3">
      <w:pPr>
        <w:pStyle w:val="Corpsdetexte"/>
        <w:kinsoku w:val="0"/>
        <w:overflowPunct w:val="0"/>
        <w:spacing w:line="364" w:lineRule="auto"/>
        <w:ind w:left="1557" w:right="5444"/>
        <w:jc w:val="both"/>
        <w:rPr>
          <w:color w:val="0000FF"/>
          <w:spacing w:val="-53"/>
          <w:sz w:val="20"/>
          <w:szCs w:val="20"/>
          <w:lang w:val="en-US"/>
        </w:rPr>
      </w:pPr>
      <w:hyperlink r:id="rId10" w:history="1">
        <w:r w:rsidR="001473C2" w:rsidRPr="00A55F63">
          <w:rPr>
            <w:color w:val="0000FF"/>
            <w:sz w:val="20"/>
            <w:szCs w:val="20"/>
            <w:u w:val="single"/>
            <w:lang w:val="en-US"/>
          </w:rPr>
          <w:t>atip-avenir@cnrs-dir.fr</w:t>
        </w:r>
      </w:hyperlink>
      <w:r w:rsidR="001473C2" w:rsidRPr="00A55F63">
        <w:rPr>
          <w:color w:val="0000FF"/>
          <w:spacing w:val="-53"/>
          <w:sz w:val="20"/>
          <w:szCs w:val="20"/>
          <w:lang w:val="en-US"/>
        </w:rPr>
        <w:t xml:space="preserve"> </w:t>
      </w:r>
    </w:p>
    <w:p w14:paraId="23F1EFEF" w14:textId="77777777" w:rsidR="00072F0A" w:rsidRDefault="00072F0A">
      <w:pPr>
        <w:pStyle w:val="Corpsdetexte"/>
        <w:kinsoku w:val="0"/>
        <w:overflowPunct w:val="0"/>
        <w:spacing w:line="364" w:lineRule="auto"/>
        <w:ind w:left="1557" w:right="5444"/>
        <w:jc w:val="both"/>
        <w:rPr>
          <w:color w:val="000000"/>
          <w:sz w:val="20"/>
          <w:szCs w:val="20"/>
          <w:lang w:val="en-US"/>
        </w:rPr>
      </w:pPr>
      <w:r>
        <w:rPr>
          <w:color w:val="000000"/>
          <w:sz w:val="20"/>
          <w:szCs w:val="20"/>
          <w:lang w:val="en-US"/>
        </w:rPr>
        <w:t>Davide TAMPELLINI</w:t>
      </w:r>
      <w:r w:rsidR="001473C2" w:rsidRPr="00A55F63">
        <w:rPr>
          <w:color w:val="000000"/>
          <w:spacing w:val="1"/>
          <w:sz w:val="20"/>
          <w:szCs w:val="20"/>
          <w:lang w:val="en-US"/>
        </w:rPr>
        <w:t xml:space="preserve"> </w:t>
      </w:r>
    </w:p>
    <w:p w14:paraId="1C1896CB" w14:textId="4A3BD4E2" w:rsidR="00A94908" w:rsidRPr="00A55F63" w:rsidRDefault="00D07CA3">
      <w:pPr>
        <w:pStyle w:val="Corpsdetexte"/>
        <w:kinsoku w:val="0"/>
        <w:overflowPunct w:val="0"/>
        <w:spacing w:line="364" w:lineRule="auto"/>
        <w:ind w:left="1557" w:right="5444"/>
        <w:jc w:val="both"/>
        <w:rPr>
          <w:color w:val="0000FF"/>
          <w:sz w:val="20"/>
          <w:szCs w:val="20"/>
          <w:lang w:val="en-US"/>
        </w:rPr>
      </w:pPr>
      <w:hyperlink r:id="rId11" w:history="1">
        <w:r w:rsidR="00072F0A" w:rsidRPr="00446ED4">
          <w:rPr>
            <w:rStyle w:val="Lienhypertexte"/>
            <w:sz w:val="20"/>
            <w:szCs w:val="20"/>
            <w:lang w:val="en-US"/>
          </w:rPr>
          <w:t>atip-avenir@inserm.fr</w:t>
        </w:r>
      </w:hyperlink>
    </w:p>
    <w:p w14:paraId="765DB8DE" w14:textId="77777777" w:rsidR="00A94908" w:rsidRPr="00A55F63" w:rsidRDefault="00A94908">
      <w:pPr>
        <w:pStyle w:val="Corpsdetexte"/>
        <w:kinsoku w:val="0"/>
        <w:overflowPunct w:val="0"/>
        <w:spacing w:line="364" w:lineRule="auto"/>
        <w:ind w:left="1557" w:right="5444"/>
        <w:jc w:val="both"/>
        <w:rPr>
          <w:color w:val="0000FF"/>
          <w:sz w:val="20"/>
          <w:szCs w:val="20"/>
          <w:lang w:val="en-US"/>
        </w:rPr>
        <w:sectPr w:rsidR="00A94908" w:rsidRPr="00A55F63">
          <w:type w:val="continuous"/>
          <w:pgSz w:w="11910" w:h="16850"/>
          <w:pgMar w:top="560" w:right="620" w:bottom="280" w:left="540" w:header="720" w:footer="720" w:gutter="0"/>
          <w:cols w:space="720"/>
          <w:noEndnote/>
        </w:sectPr>
      </w:pPr>
    </w:p>
    <w:p w14:paraId="048A15A9" w14:textId="77777777" w:rsidR="00A94908" w:rsidRPr="00A55F63" w:rsidRDefault="00A94908">
      <w:pPr>
        <w:pStyle w:val="Corpsdetexte"/>
        <w:kinsoku w:val="0"/>
        <w:overflowPunct w:val="0"/>
        <w:spacing w:before="4"/>
        <w:rPr>
          <w:sz w:val="9"/>
          <w:szCs w:val="9"/>
          <w:lang w:val="en-US"/>
        </w:rPr>
      </w:pPr>
    </w:p>
    <w:p w14:paraId="406DB55C" w14:textId="77777777" w:rsidR="00A94908" w:rsidRPr="00A55F63" w:rsidRDefault="001473C2">
      <w:pPr>
        <w:pStyle w:val="Corpsdetexte"/>
        <w:kinsoku w:val="0"/>
        <w:overflowPunct w:val="0"/>
        <w:spacing w:before="93"/>
        <w:ind w:left="139"/>
        <w:rPr>
          <w:b/>
          <w:bCs/>
          <w:sz w:val="20"/>
          <w:szCs w:val="20"/>
          <w:lang w:val="en-US"/>
        </w:rPr>
      </w:pPr>
      <w:r w:rsidRPr="00A55F63">
        <w:rPr>
          <w:b/>
          <w:bCs/>
          <w:sz w:val="20"/>
          <w:szCs w:val="20"/>
          <w:lang w:val="en-US"/>
        </w:rPr>
        <w:t>Title</w:t>
      </w:r>
      <w:r w:rsidRPr="00A55F63">
        <w:rPr>
          <w:b/>
          <w:bCs/>
          <w:spacing w:val="-4"/>
          <w:sz w:val="20"/>
          <w:szCs w:val="20"/>
          <w:lang w:val="en-US"/>
        </w:rPr>
        <w:t xml:space="preserve"> </w:t>
      </w:r>
      <w:r w:rsidRPr="00A55F63">
        <w:rPr>
          <w:b/>
          <w:bCs/>
          <w:sz w:val="20"/>
          <w:szCs w:val="20"/>
          <w:lang w:val="en-US"/>
        </w:rPr>
        <w:t>of</w:t>
      </w:r>
      <w:r w:rsidRPr="00A55F63">
        <w:rPr>
          <w:b/>
          <w:bCs/>
          <w:spacing w:val="-3"/>
          <w:sz w:val="20"/>
          <w:szCs w:val="20"/>
          <w:lang w:val="en-US"/>
        </w:rPr>
        <w:t xml:space="preserve"> </w:t>
      </w:r>
      <w:r w:rsidRPr="00A55F63">
        <w:rPr>
          <w:b/>
          <w:bCs/>
          <w:sz w:val="20"/>
          <w:szCs w:val="20"/>
          <w:lang w:val="en-US"/>
        </w:rPr>
        <w:t>the</w:t>
      </w:r>
      <w:r w:rsidRPr="00A55F63">
        <w:rPr>
          <w:b/>
          <w:bCs/>
          <w:spacing w:val="-4"/>
          <w:sz w:val="20"/>
          <w:szCs w:val="20"/>
          <w:lang w:val="en-US"/>
        </w:rPr>
        <w:t xml:space="preserve"> </w:t>
      </w:r>
      <w:r w:rsidRPr="00A55F63">
        <w:rPr>
          <w:b/>
          <w:bCs/>
          <w:sz w:val="20"/>
          <w:szCs w:val="20"/>
          <w:lang w:val="en-US"/>
        </w:rPr>
        <w:t>research</w:t>
      </w:r>
      <w:r w:rsidRPr="00A55F63">
        <w:rPr>
          <w:b/>
          <w:bCs/>
          <w:spacing w:val="-3"/>
          <w:sz w:val="20"/>
          <w:szCs w:val="20"/>
          <w:lang w:val="en-US"/>
        </w:rPr>
        <w:t xml:space="preserve"> </w:t>
      </w:r>
      <w:r w:rsidRPr="00A55F63">
        <w:rPr>
          <w:b/>
          <w:bCs/>
          <w:sz w:val="20"/>
          <w:szCs w:val="20"/>
          <w:lang w:val="en-US"/>
        </w:rPr>
        <w:t>project</w:t>
      </w:r>
      <w:r w:rsidRPr="00A55F63">
        <w:rPr>
          <w:b/>
          <w:bCs/>
          <w:spacing w:val="-3"/>
          <w:sz w:val="20"/>
          <w:szCs w:val="20"/>
          <w:lang w:val="en-US"/>
        </w:rPr>
        <w:t xml:space="preserve"> </w:t>
      </w:r>
      <w:r w:rsidRPr="00A55F63">
        <w:rPr>
          <w:b/>
          <w:bCs/>
          <w:sz w:val="20"/>
          <w:szCs w:val="20"/>
          <w:lang w:val="en-US"/>
        </w:rPr>
        <w:t>(255</w:t>
      </w:r>
      <w:r w:rsidRPr="00A55F63">
        <w:rPr>
          <w:b/>
          <w:bCs/>
          <w:spacing w:val="-2"/>
          <w:sz w:val="20"/>
          <w:szCs w:val="20"/>
          <w:lang w:val="en-US"/>
        </w:rPr>
        <w:t xml:space="preserve"> </w:t>
      </w:r>
      <w:r w:rsidRPr="00A55F63">
        <w:rPr>
          <w:b/>
          <w:bCs/>
          <w:sz w:val="20"/>
          <w:szCs w:val="20"/>
          <w:lang w:val="en-US"/>
        </w:rPr>
        <w:t>characters</w:t>
      </w:r>
      <w:r w:rsidRPr="00A55F63">
        <w:rPr>
          <w:b/>
          <w:bCs/>
          <w:spacing w:val="-3"/>
          <w:sz w:val="20"/>
          <w:szCs w:val="20"/>
          <w:lang w:val="en-US"/>
        </w:rPr>
        <w:t xml:space="preserve"> </w:t>
      </w:r>
      <w:r w:rsidRPr="00A55F63">
        <w:rPr>
          <w:b/>
          <w:bCs/>
          <w:sz w:val="20"/>
          <w:szCs w:val="20"/>
          <w:lang w:val="en-US"/>
        </w:rPr>
        <w:t>max.)</w:t>
      </w:r>
    </w:p>
    <w:p w14:paraId="4BD35068" w14:textId="77777777" w:rsidR="00A94908" w:rsidRPr="00A55F63" w:rsidRDefault="00A94908">
      <w:pPr>
        <w:pStyle w:val="Corpsdetexte"/>
        <w:kinsoku w:val="0"/>
        <w:overflowPunct w:val="0"/>
        <w:rPr>
          <w:b/>
          <w:bCs/>
          <w:sz w:val="20"/>
          <w:szCs w:val="20"/>
          <w:lang w:val="en-US"/>
        </w:rPr>
      </w:pPr>
    </w:p>
    <w:p w14:paraId="04C07249" w14:textId="77777777" w:rsidR="00A94908" w:rsidRPr="00A55F63" w:rsidRDefault="00A94908">
      <w:pPr>
        <w:pStyle w:val="Corpsdetexte"/>
        <w:kinsoku w:val="0"/>
        <w:overflowPunct w:val="0"/>
        <w:rPr>
          <w:b/>
          <w:bCs/>
          <w:sz w:val="20"/>
          <w:szCs w:val="20"/>
          <w:lang w:val="en-US"/>
        </w:rPr>
      </w:pPr>
    </w:p>
    <w:p w14:paraId="65ED1F74" w14:textId="77777777" w:rsidR="00A94908" w:rsidRPr="00A55F63" w:rsidRDefault="001473C2">
      <w:pPr>
        <w:pStyle w:val="Corpsdetexte"/>
        <w:kinsoku w:val="0"/>
        <w:overflowPunct w:val="0"/>
        <w:spacing w:before="4"/>
        <w:rPr>
          <w:b/>
          <w:bCs/>
          <w:sz w:val="18"/>
          <w:szCs w:val="18"/>
          <w:lang w:val="en-US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8240" behindDoc="0" locked="0" layoutInCell="0" allowOverlap="1" wp14:anchorId="053FEB38" wp14:editId="002F70D4">
                <wp:simplePos x="0" y="0"/>
                <wp:positionH relativeFrom="page">
                  <wp:posOffset>412750</wp:posOffset>
                </wp:positionH>
                <wp:positionV relativeFrom="paragraph">
                  <wp:posOffset>149225</wp:posOffset>
                </wp:positionV>
                <wp:extent cx="6681470" cy="6350"/>
                <wp:effectExtent l="0" t="0" r="0" b="0"/>
                <wp:wrapTopAndBottom/>
                <wp:docPr id="29" name="Freeform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681470" cy="6350"/>
                        </a:xfrm>
                        <a:custGeom>
                          <a:avLst/>
                          <a:gdLst>
                            <a:gd name="T0" fmla="*/ 10521 w 10522"/>
                            <a:gd name="T1" fmla="*/ 0 h 10"/>
                            <a:gd name="T2" fmla="*/ 0 w 10522"/>
                            <a:gd name="T3" fmla="*/ 0 h 10"/>
                            <a:gd name="T4" fmla="*/ 0 w 10522"/>
                            <a:gd name="T5" fmla="*/ 9 h 10"/>
                            <a:gd name="T6" fmla="*/ 10521 w 10522"/>
                            <a:gd name="T7" fmla="*/ 9 h 10"/>
                            <a:gd name="T8" fmla="*/ 10521 w 10522"/>
                            <a:gd name="T9" fmla="*/ 0 h 1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0522" h="10">
                              <a:moveTo>
                                <a:pt x="10521" y="0"/>
                              </a:moveTo>
                              <a:lnTo>
                                <a:pt x="0" y="0"/>
                              </a:lnTo>
                              <a:lnTo>
                                <a:pt x="0" y="9"/>
                              </a:lnTo>
                              <a:lnTo>
                                <a:pt x="10521" y="9"/>
                              </a:lnTo>
                              <a:lnTo>
                                <a:pt x="1052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1966145F" id="Freeform 9" o:spid="_x0000_s1026" style="position:absolute;margin-left:32.5pt;margin-top:11.75pt;width:526.1pt;height:.5pt;z-index: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522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" o:allowincell="f" path="m10521,l,,,9r10521,l10521,xe" fillcolor="black" stroked="f">
                <v:path arrowok="t" o:connecttype="custom" o:connectlocs="6680835,0;0,0;0,5715;6680835,5715;6680835,0" o:connectangles="0,0,0,0,0"/>
                <w10:wrap type="topAndBottom" anchorx="page"/>
              </v:shape>
            </w:pict>
          </mc:Fallback>
        </mc:AlternateContent>
      </w:r>
    </w:p>
    <w:p w14:paraId="54DC832D" w14:textId="77777777" w:rsidR="00A94908" w:rsidRPr="00A55F63" w:rsidRDefault="00A94908">
      <w:pPr>
        <w:pStyle w:val="Corpsdetexte"/>
        <w:kinsoku w:val="0"/>
        <w:overflowPunct w:val="0"/>
        <w:spacing w:before="4"/>
        <w:rPr>
          <w:b/>
          <w:bCs/>
          <w:sz w:val="9"/>
          <w:szCs w:val="9"/>
          <w:lang w:val="en-US"/>
        </w:rPr>
      </w:pPr>
    </w:p>
    <w:p w14:paraId="2AA12D9D" w14:textId="77777777" w:rsidR="00A94908" w:rsidRPr="00A55F63" w:rsidRDefault="00021DCF">
      <w:pPr>
        <w:pStyle w:val="Corpsdetexte"/>
        <w:kinsoku w:val="0"/>
        <w:overflowPunct w:val="0"/>
        <w:spacing w:before="93"/>
        <w:ind w:left="139"/>
        <w:rPr>
          <w:b/>
          <w:bCs/>
          <w:sz w:val="20"/>
          <w:szCs w:val="20"/>
          <w:lang w:val="en-US"/>
        </w:rPr>
      </w:pPr>
      <w:r>
        <w:rPr>
          <w:b/>
          <w:bCs/>
          <w:sz w:val="20"/>
          <w:szCs w:val="20"/>
          <w:lang w:val="en-US"/>
        </w:rPr>
        <w:t>Abstract</w:t>
      </w:r>
      <w:r w:rsidR="001473C2" w:rsidRPr="00A55F63">
        <w:rPr>
          <w:b/>
          <w:bCs/>
          <w:spacing w:val="-5"/>
          <w:sz w:val="20"/>
          <w:szCs w:val="20"/>
          <w:lang w:val="en-US"/>
        </w:rPr>
        <w:t xml:space="preserve"> </w:t>
      </w:r>
      <w:r w:rsidR="001473C2" w:rsidRPr="00A55F63">
        <w:rPr>
          <w:b/>
          <w:bCs/>
          <w:sz w:val="20"/>
          <w:szCs w:val="20"/>
          <w:lang w:val="en-US"/>
        </w:rPr>
        <w:t>of</w:t>
      </w:r>
      <w:r w:rsidR="001473C2" w:rsidRPr="00A55F63">
        <w:rPr>
          <w:b/>
          <w:bCs/>
          <w:spacing w:val="-3"/>
          <w:sz w:val="20"/>
          <w:szCs w:val="20"/>
          <w:lang w:val="en-US"/>
        </w:rPr>
        <w:t xml:space="preserve"> </w:t>
      </w:r>
      <w:r w:rsidR="001473C2" w:rsidRPr="00A55F63">
        <w:rPr>
          <w:b/>
          <w:bCs/>
          <w:sz w:val="20"/>
          <w:szCs w:val="20"/>
          <w:lang w:val="en-US"/>
        </w:rPr>
        <w:t>the</w:t>
      </w:r>
      <w:r w:rsidR="001473C2" w:rsidRPr="00A55F63">
        <w:rPr>
          <w:b/>
          <w:bCs/>
          <w:spacing w:val="-4"/>
          <w:sz w:val="20"/>
          <w:szCs w:val="20"/>
          <w:lang w:val="en-US"/>
        </w:rPr>
        <w:t xml:space="preserve"> </w:t>
      </w:r>
      <w:r w:rsidR="001473C2" w:rsidRPr="00A55F63">
        <w:rPr>
          <w:b/>
          <w:bCs/>
          <w:sz w:val="20"/>
          <w:szCs w:val="20"/>
          <w:lang w:val="en-US"/>
        </w:rPr>
        <w:t>research</w:t>
      </w:r>
      <w:r w:rsidR="001473C2" w:rsidRPr="00A55F63">
        <w:rPr>
          <w:b/>
          <w:bCs/>
          <w:spacing w:val="-3"/>
          <w:sz w:val="20"/>
          <w:szCs w:val="20"/>
          <w:lang w:val="en-US"/>
        </w:rPr>
        <w:t xml:space="preserve"> </w:t>
      </w:r>
      <w:r w:rsidR="001473C2" w:rsidRPr="00A55F63">
        <w:rPr>
          <w:b/>
          <w:bCs/>
          <w:sz w:val="20"/>
          <w:szCs w:val="20"/>
          <w:lang w:val="en-US"/>
        </w:rPr>
        <w:t>project</w:t>
      </w:r>
      <w:r w:rsidR="006C0ABC">
        <w:rPr>
          <w:b/>
          <w:bCs/>
          <w:spacing w:val="-3"/>
          <w:sz w:val="20"/>
          <w:szCs w:val="20"/>
          <w:lang w:val="en-US"/>
        </w:rPr>
        <w:t xml:space="preserve"> </w:t>
      </w:r>
      <w:r w:rsidR="001473C2" w:rsidRPr="00A55F63">
        <w:rPr>
          <w:b/>
          <w:bCs/>
          <w:sz w:val="20"/>
          <w:szCs w:val="20"/>
          <w:lang w:val="en-US"/>
        </w:rPr>
        <w:t>(3000</w:t>
      </w:r>
      <w:r w:rsidR="001473C2" w:rsidRPr="00A55F63">
        <w:rPr>
          <w:b/>
          <w:bCs/>
          <w:spacing w:val="-2"/>
          <w:sz w:val="20"/>
          <w:szCs w:val="20"/>
          <w:lang w:val="en-US"/>
        </w:rPr>
        <w:t xml:space="preserve"> </w:t>
      </w:r>
      <w:r w:rsidR="001473C2" w:rsidRPr="00A55F63">
        <w:rPr>
          <w:b/>
          <w:bCs/>
          <w:sz w:val="20"/>
          <w:szCs w:val="20"/>
          <w:lang w:val="en-US"/>
        </w:rPr>
        <w:t>characters</w:t>
      </w:r>
      <w:r w:rsidR="001473C2" w:rsidRPr="00A55F63">
        <w:rPr>
          <w:b/>
          <w:bCs/>
          <w:spacing w:val="-2"/>
          <w:sz w:val="20"/>
          <w:szCs w:val="20"/>
          <w:lang w:val="en-US"/>
        </w:rPr>
        <w:t xml:space="preserve"> </w:t>
      </w:r>
      <w:r w:rsidR="001473C2" w:rsidRPr="00A55F63">
        <w:rPr>
          <w:b/>
          <w:bCs/>
          <w:sz w:val="20"/>
          <w:szCs w:val="20"/>
          <w:lang w:val="en-US"/>
        </w:rPr>
        <w:t>max.</w:t>
      </w:r>
      <w:r w:rsidR="006C0ABC">
        <w:rPr>
          <w:b/>
          <w:bCs/>
          <w:sz w:val="20"/>
          <w:szCs w:val="20"/>
          <w:lang w:val="en-US"/>
        </w:rPr>
        <w:t>,</w:t>
      </w:r>
      <w:r w:rsidR="001473C2" w:rsidRPr="00A55F63">
        <w:rPr>
          <w:b/>
          <w:bCs/>
          <w:spacing w:val="-4"/>
          <w:sz w:val="20"/>
          <w:szCs w:val="20"/>
          <w:lang w:val="en-US"/>
        </w:rPr>
        <w:t xml:space="preserve"> </w:t>
      </w:r>
      <w:r w:rsidR="001473C2" w:rsidRPr="00A55F63">
        <w:rPr>
          <w:b/>
          <w:bCs/>
          <w:sz w:val="20"/>
          <w:szCs w:val="20"/>
          <w:lang w:val="en-US"/>
        </w:rPr>
        <w:t>spaces</w:t>
      </w:r>
      <w:r w:rsidR="001473C2" w:rsidRPr="00A55F63">
        <w:rPr>
          <w:b/>
          <w:bCs/>
          <w:spacing w:val="-5"/>
          <w:sz w:val="20"/>
          <w:szCs w:val="20"/>
          <w:lang w:val="en-US"/>
        </w:rPr>
        <w:t xml:space="preserve"> </w:t>
      </w:r>
      <w:r w:rsidR="001473C2" w:rsidRPr="00A55F63">
        <w:rPr>
          <w:b/>
          <w:bCs/>
          <w:sz w:val="20"/>
          <w:szCs w:val="20"/>
          <w:lang w:val="en-US"/>
        </w:rPr>
        <w:t>included)</w:t>
      </w:r>
    </w:p>
    <w:p w14:paraId="045FB8D4" w14:textId="77777777" w:rsidR="00A94908" w:rsidRPr="00A55F63" w:rsidRDefault="00A94908">
      <w:pPr>
        <w:pStyle w:val="Corpsdetexte"/>
        <w:kinsoku w:val="0"/>
        <w:overflowPunct w:val="0"/>
        <w:spacing w:before="93"/>
        <w:ind w:left="139"/>
        <w:rPr>
          <w:b/>
          <w:bCs/>
          <w:sz w:val="20"/>
          <w:szCs w:val="20"/>
          <w:lang w:val="en-US"/>
        </w:rPr>
        <w:sectPr w:rsidR="00A94908" w:rsidRPr="00A55F63">
          <w:headerReference w:type="default" r:id="rId12"/>
          <w:footerReference w:type="default" r:id="rId13"/>
          <w:pgSz w:w="11910" w:h="16850"/>
          <w:pgMar w:top="1160" w:right="620" w:bottom="1120" w:left="540" w:header="664" w:footer="920" w:gutter="0"/>
          <w:pgNumType w:start="1"/>
          <w:cols w:space="720"/>
          <w:noEndnote/>
        </w:sectPr>
      </w:pPr>
    </w:p>
    <w:p w14:paraId="674259DB" w14:textId="77777777" w:rsidR="00A94908" w:rsidRPr="00A55F63" w:rsidRDefault="00A94908">
      <w:pPr>
        <w:pStyle w:val="Corpsdetexte"/>
        <w:kinsoku w:val="0"/>
        <w:overflowPunct w:val="0"/>
        <w:spacing w:before="4"/>
        <w:rPr>
          <w:b/>
          <w:bCs/>
          <w:sz w:val="9"/>
          <w:szCs w:val="9"/>
          <w:lang w:val="en-US"/>
        </w:rPr>
      </w:pPr>
    </w:p>
    <w:p w14:paraId="777E1347" w14:textId="77777777" w:rsidR="00A94908" w:rsidRDefault="001473C2">
      <w:pPr>
        <w:pStyle w:val="Corpsdetexte"/>
        <w:kinsoku w:val="0"/>
        <w:overflowPunct w:val="0"/>
        <w:spacing w:before="93"/>
        <w:ind w:left="139"/>
        <w:rPr>
          <w:b/>
          <w:bCs/>
          <w:sz w:val="20"/>
          <w:szCs w:val="20"/>
          <w:lang w:val="en-US"/>
        </w:rPr>
      </w:pPr>
      <w:r w:rsidRPr="00A55F63">
        <w:rPr>
          <w:b/>
          <w:bCs/>
          <w:sz w:val="20"/>
          <w:szCs w:val="20"/>
          <w:lang w:val="en-US"/>
        </w:rPr>
        <w:t>Research</w:t>
      </w:r>
      <w:r w:rsidRPr="00A55F63">
        <w:rPr>
          <w:b/>
          <w:bCs/>
          <w:spacing w:val="-4"/>
          <w:sz w:val="20"/>
          <w:szCs w:val="20"/>
          <w:lang w:val="en-US"/>
        </w:rPr>
        <w:t xml:space="preserve"> </w:t>
      </w:r>
      <w:r w:rsidRPr="00A55F63">
        <w:rPr>
          <w:b/>
          <w:bCs/>
          <w:sz w:val="20"/>
          <w:szCs w:val="20"/>
          <w:lang w:val="en-US"/>
        </w:rPr>
        <w:t>project</w:t>
      </w:r>
    </w:p>
    <w:p w14:paraId="23DB4E89" w14:textId="77777777" w:rsidR="00926E3E" w:rsidRPr="00A55F63" w:rsidRDefault="00926E3E">
      <w:pPr>
        <w:pStyle w:val="Corpsdetexte"/>
        <w:kinsoku w:val="0"/>
        <w:overflowPunct w:val="0"/>
        <w:spacing w:before="93"/>
        <w:ind w:left="139"/>
        <w:rPr>
          <w:b/>
          <w:bCs/>
          <w:sz w:val="20"/>
          <w:szCs w:val="20"/>
          <w:lang w:val="en-US"/>
        </w:rPr>
      </w:pPr>
    </w:p>
    <w:p w14:paraId="3AB67A23" w14:textId="00026F52" w:rsidR="006C0ABC" w:rsidRPr="00926E3E" w:rsidRDefault="00926E3E" w:rsidP="00B7347A">
      <w:pPr>
        <w:pStyle w:val="Corpsdetexte"/>
        <w:kinsoku w:val="0"/>
        <w:overflowPunct w:val="0"/>
        <w:spacing w:before="1"/>
        <w:rPr>
          <w:b/>
          <w:bCs/>
          <w:iCs/>
          <w:color w:val="EE0000"/>
          <w:lang w:val="en-US"/>
        </w:rPr>
      </w:pPr>
      <w:r w:rsidRPr="00926E3E">
        <w:rPr>
          <w:b/>
          <w:bCs/>
          <w:iCs/>
          <w:color w:val="EE0000"/>
          <w:lang w:val="en-US"/>
        </w:rPr>
        <w:t>Please, it is mandatory to fill out the document following each specific section in the sequential order.</w:t>
      </w:r>
    </w:p>
    <w:p w14:paraId="27F2E113" w14:textId="77777777" w:rsidR="00926E3E" w:rsidRDefault="00926E3E" w:rsidP="00B7347A">
      <w:pPr>
        <w:pStyle w:val="Corpsdetexte"/>
        <w:kinsoku w:val="0"/>
        <w:overflowPunct w:val="0"/>
        <w:spacing w:before="1"/>
        <w:rPr>
          <w:iCs/>
          <w:lang w:val="en-US"/>
        </w:rPr>
      </w:pPr>
    </w:p>
    <w:p w14:paraId="0A521320" w14:textId="77777777" w:rsidR="00C73ACF" w:rsidRPr="00926E3E" w:rsidRDefault="00C73ACF" w:rsidP="00B7347A">
      <w:pPr>
        <w:pStyle w:val="Corpsdetexte"/>
        <w:kinsoku w:val="0"/>
        <w:overflowPunct w:val="0"/>
        <w:spacing w:before="1"/>
        <w:rPr>
          <w:iCs/>
          <w:lang w:val="en-US"/>
        </w:rPr>
      </w:pPr>
    </w:p>
    <w:p w14:paraId="05786790" w14:textId="3460ECA8" w:rsidR="006C0ABC" w:rsidRPr="006C0ABC" w:rsidRDefault="006C0ABC" w:rsidP="006C0ABC">
      <w:pPr>
        <w:pStyle w:val="Corpsdetexte"/>
        <w:kinsoku w:val="0"/>
        <w:overflowPunct w:val="0"/>
        <w:spacing w:before="4"/>
        <w:rPr>
          <w:iCs/>
          <w:lang w:val="en-US"/>
        </w:rPr>
      </w:pPr>
      <w:r w:rsidRPr="006C0ABC">
        <w:rPr>
          <w:iCs/>
          <w:lang w:val="en-US"/>
        </w:rPr>
        <w:t xml:space="preserve">Your document (no more than </w:t>
      </w:r>
      <w:r w:rsidR="007F09CB">
        <w:rPr>
          <w:b/>
          <w:iCs/>
          <w:u w:val="single"/>
          <w:lang w:val="en-US"/>
        </w:rPr>
        <w:t>10 pages, Arial 10, including</w:t>
      </w:r>
      <w:ins w:id="0" w:author="CAVARD Catherine" w:date="2024-07-20T16:46:00Z">
        <w:r w:rsidR="002B2EC9">
          <w:rPr>
            <w:b/>
            <w:iCs/>
            <w:u w:val="single"/>
            <w:lang w:val="en-US"/>
          </w:rPr>
          <w:t xml:space="preserve"> </w:t>
        </w:r>
      </w:ins>
      <w:r w:rsidRPr="00B7347A">
        <w:rPr>
          <w:b/>
          <w:iCs/>
          <w:u w:val="single"/>
          <w:lang w:val="en-US"/>
        </w:rPr>
        <w:t>figures but excluding references</w:t>
      </w:r>
      <w:r w:rsidRPr="006C0ABC">
        <w:rPr>
          <w:iCs/>
          <w:lang w:val="en-US"/>
        </w:rPr>
        <w:t>) should adhere to the following format:</w:t>
      </w:r>
    </w:p>
    <w:p w14:paraId="7729A06E" w14:textId="77777777" w:rsidR="006C0ABC" w:rsidRPr="006C0ABC" w:rsidRDefault="006C0ABC" w:rsidP="006C0ABC">
      <w:pPr>
        <w:pStyle w:val="Corpsdetexte"/>
        <w:kinsoku w:val="0"/>
        <w:overflowPunct w:val="0"/>
        <w:spacing w:before="4"/>
        <w:rPr>
          <w:iCs/>
          <w:lang w:val="en-US"/>
        </w:rPr>
      </w:pPr>
    </w:p>
    <w:p w14:paraId="12FC80BE" w14:textId="77777777" w:rsidR="006C0ABC" w:rsidRPr="006C0ABC" w:rsidRDefault="006C0ABC" w:rsidP="006C0ABC">
      <w:pPr>
        <w:pStyle w:val="Corpsdetexte"/>
        <w:kinsoku w:val="0"/>
        <w:overflowPunct w:val="0"/>
        <w:spacing w:before="4"/>
        <w:rPr>
          <w:iCs/>
          <w:lang w:val="en-US"/>
        </w:rPr>
      </w:pPr>
      <w:r w:rsidRPr="006C0ABC">
        <w:rPr>
          <w:iCs/>
          <w:lang w:val="en-US"/>
        </w:rPr>
        <w:t xml:space="preserve">   </w:t>
      </w:r>
      <w:r>
        <w:rPr>
          <w:iCs/>
          <w:lang w:val="en-US"/>
        </w:rPr>
        <w:t>-</w:t>
      </w:r>
      <w:r w:rsidRPr="006C0ABC">
        <w:rPr>
          <w:iCs/>
          <w:lang w:val="en-US"/>
        </w:rPr>
        <w:t xml:space="preserve"> St</w:t>
      </w:r>
      <w:r w:rsidR="00C07BE5">
        <w:rPr>
          <w:iCs/>
          <w:lang w:val="en-US"/>
        </w:rPr>
        <w:t>ate of the Art and Proposed Project divided into Work Packages. The project will</w:t>
      </w:r>
      <w:r w:rsidRPr="006C0ABC">
        <w:rPr>
          <w:iCs/>
          <w:lang w:val="en-US"/>
        </w:rPr>
        <w:t xml:space="preserve"> be backed up by references that include the major relevant publications.</w:t>
      </w:r>
    </w:p>
    <w:p w14:paraId="7BE3B856" w14:textId="77777777" w:rsidR="006C0ABC" w:rsidRPr="006C0ABC" w:rsidRDefault="006C0ABC" w:rsidP="006C0ABC">
      <w:pPr>
        <w:pStyle w:val="Corpsdetexte"/>
        <w:kinsoku w:val="0"/>
        <w:overflowPunct w:val="0"/>
        <w:spacing w:before="4"/>
        <w:rPr>
          <w:iCs/>
          <w:lang w:val="en-US"/>
        </w:rPr>
      </w:pPr>
      <w:r w:rsidRPr="006C0ABC">
        <w:rPr>
          <w:iCs/>
          <w:lang w:val="en-US"/>
        </w:rPr>
        <w:t xml:space="preserve"> </w:t>
      </w:r>
      <w:r>
        <w:rPr>
          <w:iCs/>
          <w:lang w:val="en-US"/>
        </w:rPr>
        <w:t xml:space="preserve"> </w:t>
      </w:r>
      <w:r w:rsidRPr="006C0ABC">
        <w:rPr>
          <w:iCs/>
          <w:lang w:val="en-US"/>
        </w:rPr>
        <w:t xml:space="preserve"> </w:t>
      </w:r>
      <w:r>
        <w:rPr>
          <w:iCs/>
          <w:lang w:val="en-US"/>
        </w:rPr>
        <w:t>-</w:t>
      </w:r>
      <w:r w:rsidRPr="006C0ABC">
        <w:rPr>
          <w:iCs/>
          <w:lang w:val="en-US"/>
        </w:rPr>
        <w:t xml:space="preserve"> Ex</w:t>
      </w:r>
      <w:r w:rsidR="00B7347A">
        <w:rPr>
          <w:iCs/>
          <w:lang w:val="en-US"/>
        </w:rPr>
        <w:t xml:space="preserve">perimental </w:t>
      </w:r>
      <w:r w:rsidR="00ED4C76">
        <w:rPr>
          <w:iCs/>
          <w:lang w:val="en-US"/>
        </w:rPr>
        <w:t xml:space="preserve">Approaches: </w:t>
      </w:r>
      <w:r w:rsidR="00ED4C76" w:rsidRPr="00ED4C76">
        <w:rPr>
          <w:iCs/>
          <w:lang w:val="en-US"/>
        </w:rPr>
        <w:t>Adequacy and relevance</w:t>
      </w:r>
    </w:p>
    <w:p w14:paraId="6A23A7BC" w14:textId="77777777" w:rsidR="006C0ABC" w:rsidRPr="006C0ABC" w:rsidRDefault="006C0ABC" w:rsidP="006C0ABC">
      <w:pPr>
        <w:pStyle w:val="Corpsdetexte"/>
        <w:kinsoku w:val="0"/>
        <w:overflowPunct w:val="0"/>
        <w:spacing w:before="4"/>
        <w:rPr>
          <w:iCs/>
          <w:lang w:val="en-US"/>
        </w:rPr>
      </w:pPr>
      <w:r w:rsidRPr="006C0ABC">
        <w:rPr>
          <w:iCs/>
          <w:lang w:val="en-US"/>
        </w:rPr>
        <w:t xml:space="preserve">   </w:t>
      </w:r>
      <w:r>
        <w:rPr>
          <w:iCs/>
          <w:lang w:val="en-US"/>
        </w:rPr>
        <w:t>-</w:t>
      </w:r>
      <w:r w:rsidRPr="006C0ABC">
        <w:rPr>
          <w:iCs/>
          <w:lang w:val="en-US"/>
        </w:rPr>
        <w:t xml:space="preserve"> Originality and Feasibility of the Project</w:t>
      </w:r>
    </w:p>
    <w:p w14:paraId="74E6D818" w14:textId="77777777" w:rsidR="006C0ABC" w:rsidRPr="006C0ABC" w:rsidRDefault="006C0ABC" w:rsidP="006C0ABC">
      <w:pPr>
        <w:pStyle w:val="Corpsdetexte"/>
        <w:kinsoku w:val="0"/>
        <w:overflowPunct w:val="0"/>
        <w:spacing w:before="4"/>
        <w:rPr>
          <w:iCs/>
          <w:lang w:val="en-US"/>
        </w:rPr>
      </w:pPr>
      <w:r w:rsidRPr="006C0ABC">
        <w:rPr>
          <w:iCs/>
          <w:lang w:val="en-US"/>
        </w:rPr>
        <w:t xml:space="preserve">   </w:t>
      </w:r>
      <w:r>
        <w:rPr>
          <w:iCs/>
          <w:lang w:val="en-US"/>
        </w:rPr>
        <w:t>-</w:t>
      </w:r>
      <w:r w:rsidRPr="006C0ABC">
        <w:rPr>
          <w:iCs/>
          <w:lang w:val="en-US"/>
        </w:rPr>
        <w:t xml:space="preserve"> Expected Results</w:t>
      </w:r>
    </w:p>
    <w:p w14:paraId="56FD1A23" w14:textId="77777777" w:rsidR="006C0ABC" w:rsidRPr="006C0ABC" w:rsidRDefault="006C0ABC" w:rsidP="006C0ABC">
      <w:pPr>
        <w:pStyle w:val="Corpsdetexte"/>
        <w:kinsoku w:val="0"/>
        <w:overflowPunct w:val="0"/>
        <w:spacing w:before="4"/>
        <w:rPr>
          <w:iCs/>
          <w:lang w:val="en-US"/>
        </w:rPr>
      </w:pPr>
      <w:r w:rsidRPr="006C0ABC">
        <w:rPr>
          <w:iCs/>
          <w:lang w:val="en-US"/>
        </w:rPr>
        <w:t xml:space="preserve">   </w:t>
      </w:r>
      <w:r>
        <w:rPr>
          <w:iCs/>
          <w:lang w:val="en-US"/>
        </w:rPr>
        <w:t>-</w:t>
      </w:r>
      <w:r w:rsidRPr="006C0ABC">
        <w:rPr>
          <w:iCs/>
          <w:lang w:val="en-US"/>
        </w:rPr>
        <w:t xml:space="preserve"> Expected Applications in the Medical, Social, Economic, and Technological Domains</w:t>
      </w:r>
    </w:p>
    <w:p w14:paraId="46E08FA6" w14:textId="4EBA9252" w:rsidR="006C0ABC" w:rsidRPr="006C0ABC" w:rsidRDefault="006C0ABC" w:rsidP="00AC2616">
      <w:pPr>
        <w:pStyle w:val="Corpsdetexte"/>
        <w:kinsoku w:val="0"/>
        <w:overflowPunct w:val="0"/>
        <w:spacing w:before="4"/>
        <w:rPr>
          <w:iCs/>
          <w:lang w:val="en-US"/>
        </w:rPr>
      </w:pPr>
      <w:r w:rsidRPr="006C0ABC">
        <w:rPr>
          <w:iCs/>
          <w:lang w:val="en-US"/>
        </w:rPr>
        <w:t xml:space="preserve">   </w:t>
      </w:r>
      <w:r>
        <w:rPr>
          <w:iCs/>
          <w:lang w:val="en-US"/>
        </w:rPr>
        <w:t>-</w:t>
      </w:r>
      <w:r w:rsidR="00ED4C76">
        <w:rPr>
          <w:iCs/>
          <w:lang w:val="en-US"/>
        </w:rPr>
        <w:t xml:space="preserve"> </w:t>
      </w:r>
      <w:bookmarkStart w:id="1" w:name="_GoBack"/>
      <w:r w:rsidR="00C73ACF" w:rsidRPr="00F8684F">
        <w:rPr>
          <w:iCs/>
          <w:u w:val="single"/>
          <w:lang w:val="en-US"/>
        </w:rPr>
        <w:t>MANDATORY</w:t>
      </w:r>
      <w:bookmarkEnd w:id="1"/>
      <w:r w:rsidR="00C73ACF">
        <w:rPr>
          <w:iCs/>
          <w:lang w:val="en-US"/>
        </w:rPr>
        <w:t xml:space="preserve">: Expected </w:t>
      </w:r>
      <w:r w:rsidRPr="006C0ABC">
        <w:rPr>
          <w:iCs/>
          <w:lang w:val="en-US"/>
        </w:rPr>
        <w:t>Collaborations</w:t>
      </w:r>
      <w:r w:rsidR="00AC2616">
        <w:rPr>
          <w:iCs/>
          <w:lang w:val="en-US"/>
        </w:rPr>
        <w:t xml:space="preserve"> (</w:t>
      </w:r>
      <w:r w:rsidR="00AC2616" w:rsidRPr="00AC2616">
        <w:rPr>
          <w:iCs/>
          <w:lang w:val="en-US"/>
        </w:rPr>
        <w:t>please clearly specify the collaborators, especially those outside of France, as well as any potential collaboration or competition with the post-doctoral laboratory).</w:t>
      </w:r>
    </w:p>
    <w:p w14:paraId="2FF3B277" w14:textId="77777777" w:rsidR="006C0ABC" w:rsidRPr="006C0ABC" w:rsidRDefault="006C0ABC" w:rsidP="006C0ABC">
      <w:pPr>
        <w:pStyle w:val="Corpsdetexte"/>
        <w:kinsoku w:val="0"/>
        <w:overflowPunct w:val="0"/>
        <w:spacing w:before="4"/>
        <w:rPr>
          <w:iCs/>
          <w:lang w:val="en-US"/>
        </w:rPr>
      </w:pPr>
      <w:r w:rsidRPr="006C0ABC">
        <w:rPr>
          <w:iCs/>
          <w:lang w:val="en-US"/>
        </w:rPr>
        <w:t xml:space="preserve">   </w:t>
      </w:r>
      <w:r w:rsidR="00B7347A">
        <w:rPr>
          <w:iCs/>
          <w:lang w:val="en-US"/>
        </w:rPr>
        <w:t>-</w:t>
      </w:r>
      <w:r w:rsidRPr="006C0ABC">
        <w:rPr>
          <w:iCs/>
          <w:lang w:val="en-US"/>
        </w:rPr>
        <w:t xml:space="preserve"> Det</w:t>
      </w:r>
      <w:r w:rsidR="00B7347A">
        <w:rPr>
          <w:iCs/>
          <w:lang w:val="en-US"/>
        </w:rPr>
        <w:t>ailed Work Plan f</w:t>
      </w:r>
      <w:r>
        <w:rPr>
          <w:iCs/>
          <w:lang w:val="en-US"/>
        </w:rPr>
        <w:t>or the 5</w:t>
      </w:r>
      <w:r w:rsidRPr="006C0ABC">
        <w:rPr>
          <w:iCs/>
          <w:lang w:val="en-US"/>
        </w:rPr>
        <w:t xml:space="preserve"> years + long</w:t>
      </w:r>
      <w:r>
        <w:rPr>
          <w:iCs/>
          <w:lang w:val="en-US"/>
        </w:rPr>
        <w:t xml:space="preserve">-term goals </w:t>
      </w:r>
    </w:p>
    <w:p w14:paraId="33124CEF" w14:textId="77777777" w:rsidR="006C0ABC" w:rsidRPr="006C0ABC" w:rsidRDefault="006C0ABC" w:rsidP="006C0ABC">
      <w:pPr>
        <w:pStyle w:val="Corpsdetexte"/>
        <w:kinsoku w:val="0"/>
        <w:overflowPunct w:val="0"/>
        <w:spacing w:before="4"/>
        <w:rPr>
          <w:iCs/>
          <w:lang w:val="en-US"/>
        </w:rPr>
      </w:pPr>
    </w:p>
    <w:p w14:paraId="601E2E29" w14:textId="77777777" w:rsidR="00A94908" w:rsidRDefault="006C0ABC" w:rsidP="006C0ABC">
      <w:pPr>
        <w:pStyle w:val="Corpsdetexte"/>
        <w:kinsoku w:val="0"/>
        <w:overflowPunct w:val="0"/>
        <w:spacing w:before="4"/>
        <w:rPr>
          <w:iCs/>
          <w:lang w:val="en-US"/>
        </w:rPr>
      </w:pPr>
      <w:r w:rsidRPr="00B7347A">
        <w:rPr>
          <w:b/>
          <w:iCs/>
          <w:u w:val="single"/>
          <w:lang w:val="en-US"/>
        </w:rPr>
        <w:t>Formatting References</w:t>
      </w:r>
      <w:r w:rsidRPr="006C0ABC">
        <w:rPr>
          <w:iCs/>
          <w:lang w:val="en-US"/>
        </w:rPr>
        <w:t xml:space="preserve">: Please use the reference style outlined by the International Committee of Medical Journal Editors (ICMJE), also referred to as the </w:t>
      </w:r>
      <w:r w:rsidRPr="00B7347A">
        <w:rPr>
          <w:b/>
          <w:iCs/>
          <w:u w:val="single"/>
          <w:lang w:val="en-US"/>
        </w:rPr>
        <w:t>“Vancouver” style</w:t>
      </w:r>
      <w:r w:rsidRPr="006C0ABC">
        <w:rPr>
          <w:iCs/>
          <w:lang w:val="en-US"/>
        </w:rPr>
        <w:t xml:space="preserve"> (title and list of all authors).</w:t>
      </w:r>
    </w:p>
    <w:p w14:paraId="702BA0BE" w14:textId="77777777" w:rsidR="001C7EF6" w:rsidRDefault="001C7EF6" w:rsidP="006C0ABC">
      <w:pPr>
        <w:pStyle w:val="Corpsdetexte"/>
        <w:kinsoku w:val="0"/>
        <w:overflowPunct w:val="0"/>
        <w:spacing w:before="4"/>
        <w:rPr>
          <w:iCs/>
          <w:lang w:val="en-US"/>
        </w:rPr>
      </w:pPr>
    </w:p>
    <w:p w14:paraId="4AAB2433" w14:textId="608561BF" w:rsidR="001C7EF6" w:rsidRPr="00926E3E" w:rsidRDefault="00926E3E" w:rsidP="00926E3E">
      <w:pPr>
        <w:pStyle w:val="Corpsdetexte"/>
        <w:kinsoku w:val="0"/>
        <w:overflowPunct w:val="0"/>
        <w:spacing w:before="4"/>
        <w:rPr>
          <w:b/>
          <w:bCs/>
          <w:iCs/>
          <w:color w:val="EE0000"/>
          <w:lang w:val="en-US"/>
        </w:rPr>
      </w:pPr>
      <w:r w:rsidRPr="00926E3E">
        <w:rPr>
          <w:b/>
          <w:bCs/>
          <w:iCs/>
          <w:color w:val="EE0000"/>
          <w:lang w:val="en-US"/>
        </w:rPr>
        <w:t>Please, it is mandatory to fill out the “</w:t>
      </w:r>
      <w:r w:rsidR="001C7EF6" w:rsidRPr="00926E3E">
        <w:rPr>
          <w:b/>
          <w:bCs/>
          <w:color w:val="EE0000"/>
          <w:lang w:val="en-US"/>
        </w:rPr>
        <w:t>List of Your</w:t>
      </w:r>
      <w:r w:rsidR="001C7EF6" w:rsidRPr="00926E3E">
        <w:rPr>
          <w:b/>
          <w:bCs/>
          <w:color w:val="EE0000"/>
          <w:spacing w:val="-4"/>
          <w:lang w:val="en-US"/>
        </w:rPr>
        <w:t xml:space="preserve"> </w:t>
      </w:r>
      <w:r w:rsidR="001C7EF6" w:rsidRPr="00926E3E">
        <w:rPr>
          <w:b/>
          <w:bCs/>
          <w:color w:val="EE0000"/>
          <w:lang w:val="en-US"/>
        </w:rPr>
        <w:t>Publications</w:t>
      </w:r>
      <w:r w:rsidR="001C7EF6" w:rsidRPr="00926E3E">
        <w:rPr>
          <w:b/>
          <w:bCs/>
          <w:color w:val="EE0000"/>
          <w:spacing w:val="-13"/>
          <w:lang w:val="en-US"/>
        </w:rPr>
        <w:t xml:space="preserve"> </w:t>
      </w:r>
      <w:r w:rsidR="001C7EF6" w:rsidRPr="00926E3E">
        <w:rPr>
          <w:b/>
          <w:bCs/>
          <w:color w:val="EE0000"/>
          <w:lang w:val="en-US"/>
        </w:rPr>
        <w:t>limited</w:t>
      </w:r>
      <w:r w:rsidR="001C7EF6" w:rsidRPr="00926E3E">
        <w:rPr>
          <w:b/>
          <w:bCs/>
          <w:color w:val="EE0000"/>
          <w:spacing w:val="-1"/>
          <w:lang w:val="en-US"/>
        </w:rPr>
        <w:t xml:space="preserve"> </w:t>
      </w:r>
      <w:r w:rsidR="001C7EF6" w:rsidRPr="00926E3E">
        <w:rPr>
          <w:b/>
          <w:bCs/>
          <w:color w:val="EE0000"/>
          <w:lang w:val="en-US"/>
        </w:rPr>
        <w:t>to</w:t>
      </w:r>
      <w:r w:rsidR="001C7EF6" w:rsidRPr="00926E3E">
        <w:rPr>
          <w:b/>
          <w:bCs/>
          <w:color w:val="EE0000"/>
          <w:spacing w:val="-2"/>
          <w:lang w:val="en-US"/>
        </w:rPr>
        <w:t xml:space="preserve"> </w:t>
      </w:r>
      <w:r w:rsidR="001C7EF6" w:rsidRPr="00926E3E">
        <w:rPr>
          <w:b/>
          <w:bCs/>
          <w:color w:val="EE0000"/>
          <w:lang w:val="en-US"/>
        </w:rPr>
        <w:t>accepted</w:t>
      </w:r>
      <w:r w:rsidR="001C7EF6" w:rsidRPr="00926E3E">
        <w:rPr>
          <w:b/>
          <w:bCs/>
          <w:color w:val="EE0000"/>
          <w:spacing w:val="-4"/>
          <w:lang w:val="en-US"/>
        </w:rPr>
        <w:t xml:space="preserve"> </w:t>
      </w:r>
      <w:r w:rsidR="001C7EF6" w:rsidRPr="00926E3E">
        <w:rPr>
          <w:b/>
          <w:bCs/>
          <w:color w:val="EE0000"/>
          <w:lang w:val="en-US"/>
        </w:rPr>
        <w:t>publications</w:t>
      </w:r>
      <w:r w:rsidR="001C7EF6" w:rsidRPr="00926E3E">
        <w:rPr>
          <w:b/>
          <w:bCs/>
          <w:color w:val="EE0000"/>
          <w:spacing w:val="-2"/>
          <w:lang w:val="en-US"/>
        </w:rPr>
        <w:t xml:space="preserve"> </w:t>
      </w:r>
      <w:r w:rsidR="001C7EF6" w:rsidRPr="00926E3E">
        <w:rPr>
          <w:b/>
          <w:bCs/>
          <w:color w:val="EE0000"/>
          <w:lang w:val="en-US"/>
        </w:rPr>
        <w:t>/</w:t>
      </w:r>
      <w:r w:rsidR="001C7EF6" w:rsidRPr="00926E3E">
        <w:rPr>
          <w:b/>
          <w:bCs/>
          <w:color w:val="EE0000"/>
          <w:spacing w:val="-4"/>
          <w:lang w:val="en-US"/>
        </w:rPr>
        <w:t xml:space="preserve"> </w:t>
      </w:r>
      <w:r w:rsidR="001C7EF6" w:rsidRPr="00926E3E">
        <w:rPr>
          <w:b/>
          <w:bCs/>
          <w:color w:val="EE0000"/>
          <w:lang w:val="en-US"/>
        </w:rPr>
        <w:t>Invited</w:t>
      </w:r>
      <w:r w:rsidR="001C7EF6" w:rsidRPr="00926E3E">
        <w:rPr>
          <w:b/>
          <w:bCs/>
          <w:color w:val="EE0000"/>
          <w:spacing w:val="-3"/>
          <w:lang w:val="en-US"/>
        </w:rPr>
        <w:t xml:space="preserve"> </w:t>
      </w:r>
      <w:r w:rsidR="001C7EF6" w:rsidRPr="00926E3E">
        <w:rPr>
          <w:b/>
          <w:bCs/>
          <w:color w:val="EE0000"/>
          <w:lang w:val="en-US"/>
        </w:rPr>
        <w:t>Conferences</w:t>
      </w:r>
      <w:r w:rsidR="001C7EF6" w:rsidRPr="00926E3E">
        <w:rPr>
          <w:b/>
          <w:bCs/>
          <w:color w:val="EE0000"/>
          <w:spacing w:val="-5"/>
          <w:lang w:val="en-US"/>
        </w:rPr>
        <w:t xml:space="preserve"> </w:t>
      </w:r>
      <w:r w:rsidR="001C7EF6" w:rsidRPr="00926E3E">
        <w:rPr>
          <w:b/>
          <w:bCs/>
          <w:color w:val="EE0000"/>
          <w:lang w:val="en-US"/>
        </w:rPr>
        <w:t>/</w:t>
      </w:r>
      <w:r w:rsidR="001C7EF6" w:rsidRPr="00926E3E">
        <w:rPr>
          <w:b/>
          <w:bCs/>
          <w:color w:val="EE0000"/>
          <w:spacing w:val="-2"/>
          <w:lang w:val="en-US"/>
        </w:rPr>
        <w:t xml:space="preserve"> </w:t>
      </w:r>
      <w:r w:rsidR="001C7EF6" w:rsidRPr="00926E3E">
        <w:rPr>
          <w:b/>
          <w:bCs/>
          <w:color w:val="EE0000"/>
          <w:lang w:val="en-US"/>
        </w:rPr>
        <w:t>Patents”</w:t>
      </w:r>
      <w:r w:rsidRPr="00926E3E">
        <w:rPr>
          <w:b/>
          <w:bCs/>
          <w:color w:val="EE0000"/>
          <w:lang w:val="en-US"/>
        </w:rPr>
        <w:t xml:space="preserve"> </w:t>
      </w:r>
    </w:p>
    <w:p w14:paraId="6A97DEB0" w14:textId="36EDFEC9" w:rsidR="001C7EF6" w:rsidRPr="00926E3E" w:rsidRDefault="00926E3E" w:rsidP="006C0ABC">
      <w:pPr>
        <w:pStyle w:val="Corpsdetexte"/>
        <w:kinsoku w:val="0"/>
        <w:overflowPunct w:val="0"/>
        <w:spacing w:before="4"/>
        <w:rPr>
          <w:b/>
          <w:bCs/>
          <w:iCs/>
          <w:color w:val="EE0000"/>
          <w:lang w:val="en-US"/>
        </w:rPr>
      </w:pPr>
      <w:r w:rsidRPr="00926E3E">
        <w:rPr>
          <w:b/>
          <w:bCs/>
          <w:iCs/>
          <w:color w:val="EE0000"/>
          <w:lang w:val="en-US"/>
        </w:rPr>
        <w:t>in the specific space allocated below.</w:t>
      </w:r>
    </w:p>
    <w:p w14:paraId="00DDC3B9" w14:textId="77777777" w:rsidR="00B7347A" w:rsidRPr="00926E3E" w:rsidRDefault="00B7347A" w:rsidP="006C0ABC">
      <w:pPr>
        <w:pStyle w:val="Corpsdetexte"/>
        <w:kinsoku w:val="0"/>
        <w:overflowPunct w:val="0"/>
        <w:spacing w:before="4"/>
        <w:rPr>
          <w:iCs/>
          <w:lang w:val="en-US"/>
        </w:rPr>
      </w:pPr>
    </w:p>
    <w:p w14:paraId="56AA481A" w14:textId="77777777" w:rsidR="00B7347A" w:rsidRPr="00926E3E" w:rsidRDefault="00B7347A" w:rsidP="006C0ABC">
      <w:pPr>
        <w:pStyle w:val="Corpsdetexte"/>
        <w:kinsoku w:val="0"/>
        <w:overflowPunct w:val="0"/>
        <w:spacing w:before="4"/>
        <w:rPr>
          <w:iCs/>
          <w:lang w:val="en-US"/>
        </w:rPr>
      </w:pPr>
    </w:p>
    <w:p w14:paraId="5D9CFA9E" w14:textId="77777777" w:rsidR="00B7347A" w:rsidRPr="00926E3E" w:rsidRDefault="00B7347A" w:rsidP="006C0ABC">
      <w:pPr>
        <w:pStyle w:val="Corpsdetexte"/>
        <w:kinsoku w:val="0"/>
        <w:overflowPunct w:val="0"/>
        <w:spacing w:before="4"/>
        <w:rPr>
          <w:iCs/>
          <w:lang w:val="en-US"/>
        </w:rPr>
      </w:pPr>
    </w:p>
    <w:p w14:paraId="6A475749" w14:textId="77777777" w:rsidR="00B7347A" w:rsidRPr="00926E3E" w:rsidRDefault="00B7347A" w:rsidP="006C0ABC">
      <w:pPr>
        <w:pStyle w:val="Corpsdetexte"/>
        <w:kinsoku w:val="0"/>
        <w:overflowPunct w:val="0"/>
        <w:spacing w:before="4"/>
        <w:rPr>
          <w:iCs/>
          <w:lang w:val="en-US"/>
        </w:rPr>
      </w:pPr>
    </w:p>
    <w:p w14:paraId="4DEC8E32" w14:textId="77777777" w:rsidR="00B7347A" w:rsidRPr="00926E3E" w:rsidRDefault="00B7347A" w:rsidP="006C0ABC">
      <w:pPr>
        <w:pStyle w:val="Corpsdetexte"/>
        <w:kinsoku w:val="0"/>
        <w:overflowPunct w:val="0"/>
        <w:spacing w:before="4"/>
        <w:rPr>
          <w:iCs/>
          <w:lang w:val="en-US"/>
        </w:rPr>
      </w:pPr>
    </w:p>
    <w:p w14:paraId="0717E59D" w14:textId="77777777" w:rsidR="00B7347A" w:rsidRPr="00926E3E" w:rsidRDefault="00B7347A" w:rsidP="006C0ABC">
      <w:pPr>
        <w:pStyle w:val="Corpsdetexte"/>
        <w:kinsoku w:val="0"/>
        <w:overflowPunct w:val="0"/>
        <w:spacing w:before="4"/>
        <w:rPr>
          <w:iCs/>
          <w:lang w:val="en-US"/>
        </w:rPr>
      </w:pPr>
    </w:p>
    <w:p w14:paraId="3AD07C85" w14:textId="77777777" w:rsidR="00B7347A" w:rsidRPr="00926E3E" w:rsidRDefault="00B7347A" w:rsidP="006C0ABC">
      <w:pPr>
        <w:pStyle w:val="Corpsdetexte"/>
        <w:kinsoku w:val="0"/>
        <w:overflowPunct w:val="0"/>
        <w:spacing w:before="4"/>
        <w:rPr>
          <w:iCs/>
          <w:lang w:val="en-US"/>
        </w:rPr>
      </w:pPr>
    </w:p>
    <w:p w14:paraId="6B45D4E7" w14:textId="77777777" w:rsidR="00B7347A" w:rsidRPr="00926E3E" w:rsidRDefault="00B7347A" w:rsidP="006C0ABC">
      <w:pPr>
        <w:pStyle w:val="Corpsdetexte"/>
        <w:kinsoku w:val="0"/>
        <w:overflowPunct w:val="0"/>
        <w:spacing w:before="4"/>
        <w:rPr>
          <w:iCs/>
          <w:lang w:val="en-US"/>
        </w:rPr>
      </w:pPr>
    </w:p>
    <w:p w14:paraId="710592E8" w14:textId="77777777" w:rsidR="00B7347A" w:rsidRPr="00926E3E" w:rsidRDefault="00B7347A" w:rsidP="006C0ABC">
      <w:pPr>
        <w:pStyle w:val="Corpsdetexte"/>
        <w:kinsoku w:val="0"/>
        <w:overflowPunct w:val="0"/>
        <w:spacing w:before="4"/>
        <w:rPr>
          <w:iCs/>
          <w:lang w:val="en-US"/>
        </w:rPr>
      </w:pPr>
    </w:p>
    <w:p w14:paraId="7DE1CB2F" w14:textId="77777777" w:rsidR="00B7347A" w:rsidRPr="00926E3E" w:rsidRDefault="00B7347A" w:rsidP="006C0ABC">
      <w:pPr>
        <w:pStyle w:val="Corpsdetexte"/>
        <w:kinsoku w:val="0"/>
        <w:overflowPunct w:val="0"/>
        <w:spacing w:before="4"/>
        <w:rPr>
          <w:iCs/>
          <w:lang w:val="en-US"/>
        </w:rPr>
      </w:pPr>
    </w:p>
    <w:p w14:paraId="5A3CC27C" w14:textId="77777777" w:rsidR="00B7347A" w:rsidRPr="00926E3E" w:rsidRDefault="00B7347A" w:rsidP="006C0ABC">
      <w:pPr>
        <w:pStyle w:val="Corpsdetexte"/>
        <w:kinsoku w:val="0"/>
        <w:overflowPunct w:val="0"/>
        <w:spacing w:before="4"/>
        <w:rPr>
          <w:iCs/>
          <w:lang w:val="en-US"/>
        </w:rPr>
      </w:pPr>
    </w:p>
    <w:p w14:paraId="67FDE4FD" w14:textId="77777777" w:rsidR="00B7347A" w:rsidRPr="00926E3E" w:rsidRDefault="00B7347A" w:rsidP="006C0ABC">
      <w:pPr>
        <w:pStyle w:val="Corpsdetexte"/>
        <w:kinsoku w:val="0"/>
        <w:overflowPunct w:val="0"/>
        <w:spacing w:before="4"/>
        <w:rPr>
          <w:iCs/>
          <w:lang w:val="en-US"/>
        </w:rPr>
      </w:pPr>
    </w:p>
    <w:p w14:paraId="1246A4DD" w14:textId="77777777" w:rsidR="00B7347A" w:rsidRPr="00926E3E" w:rsidRDefault="00B7347A" w:rsidP="006C0ABC">
      <w:pPr>
        <w:pStyle w:val="Corpsdetexte"/>
        <w:kinsoku w:val="0"/>
        <w:overflowPunct w:val="0"/>
        <w:spacing w:before="4"/>
        <w:rPr>
          <w:iCs/>
          <w:lang w:val="en-US"/>
        </w:rPr>
      </w:pPr>
    </w:p>
    <w:p w14:paraId="3B2F7BCA" w14:textId="77777777" w:rsidR="00B7347A" w:rsidRPr="00926E3E" w:rsidRDefault="00B7347A" w:rsidP="006C0ABC">
      <w:pPr>
        <w:pStyle w:val="Corpsdetexte"/>
        <w:kinsoku w:val="0"/>
        <w:overflowPunct w:val="0"/>
        <w:spacing w:before="4"/>
        <w:rPr>
          <w:iCs/>
          <w:lang w:val="en-US"/>
        </w:rPr>
      </w:pPr>
    </w:p>
    <w:p w14:paraId="27ACD57E" w14:textId="77777777" w:rsidR="00B7347A" w:rsidRPr="00926E3E" w:rsidRDefault="00B7347A" w:rsidP="006C0ABC">
      <w:pPr>
        <w:pStyle w:val="Corpsdetexte"/>
        <w:kinsoku w:val="0"/>
        <w:overflowPunct w:val="0"/>
        <w:spacing w:before="4"/>
        <w:rPr>
          <w:iCs/>
          <w:lang w:val="en-US"/>
        </w:rPr>
      </w:pPr>
    </w:p>
    <w:p w14:paraId="2C8705D6" w14:textId="77777777" w:rsidR="00B7347A" w:rsidRPr="00926E3E" w:rsidRDefault="00B7347A" w:rsidP="006C0ABC">
      <w:pPr>
        <w:pStyle w:val="Corpsdetexte"/>
        <w:kinsoku w:val="0"/>
        <w:overflowPunct w:val="0"/>
        <w:spacing w:before="4"/>
        <w:rPr>
          <w:iCs/>
          <w:lang w:val="en-US"/>
        </w:rPr>
      </w:pPr>
    </w:p>
    <w:p w14:paraId="52F7AC05" w14:textId="77777777" w:rsidR="00B7347A" w:rsidRPr="00926E3E" w:rsidRDefault="00B7347A" w:rsidP="006C0ABC">
      <w:pPr>
        <w:pStyle w:val="Corpsdetexte"/>
        <w:kinsoku w:val="0"/>
        <w:overflowPunct w:val="0"/>
        <w:spacing w:before="4"/>
        <w:rPr>
          <w:iCs/>
          <w:lang w:val="en-US"/>
        </w:rPr>
      </w:pPr>
    </w:p>
    <w:p w14:paraId="028F2E63" w14:textId="77777777" w:rsidR="00B7347A" w:rsidRPr="00926E3E" w:rsidRDefault="00B7347A" w:rsidP="006C0ABC">
      <w:pPr>
        <w:pStyle w:val="Corpsdetexte"/>
        <w:kinsoku w:val="0"/>
        <w:overflowPunct w:val="0"/>
        <w:spacing w:before="4"/>
        <w:rPr>
          <w:iCs/>
          <w:lang w:val="en-US"/>
        </w:rPr>
      </w:pPr>
    </w:p>
    <w:p w14:paraId="49F33506" w14:textId="77777777" w:rsidR="00B7347A" w:rsidRPr="00926E3E" w:rsidRDefault="00B7347A" w:rsidP="006C0ABC">
      <w:pPr>
        <w:pStyle w:val="Corpsdetexte"/>
        <w:kinsoku w:val="0"/>
        <w:overflowPunct w:val="0"/>
        <w:spacing w:before="4"/>
        <w:rPr>
          <w:iCs/>
          <w:lang w:val="en-US"/>
        </w:rPr>
      </w:pPr>
    </w:p>
    <w:p w14:paraId="124615B4" w14:textId="77777777" w:rsidR="00B7347A" w:rsidRPr="00926E3E" w:rsidRDefault="00B7347A" w:rsidP="006C0ABC">
      <w:pPr>
        <w:pStyle w:val="Corpsdetexte"/>
        <w:kinsoku w:val="0"/>
        <w:overflowPunct w:val="0"/>
        <w:spacing w:before="4"/>
        <w:rPr>
          <w:iCs/>
          <w:lang w:val="en-US"/>
        </w:rPr>
      </w:pPr>
    </w:p>
    <w:p w14:paraId="25BB61CD" w14:textId="77777777" w:rsidR="00B7347A" w:rsidRPr="00926E3E" w:rsidRDefault="00B7347A" w:rsidP="006C0ABC">
      <w:pPr>
        <w:pStyle w:val="Corpsdetexte"/>
        <w:kinsoku w:val="0"/>
        <w:overflowPunct w:val="0"/>
        <w:spacing w:before="4"/>
        <w:rPr>
          <w:iCs/>
          <w:lang w:val="en-US"/>
        </w:rPr>
      </w:pPr>
    </w:p>
    <w:p w14:paraId="20A3ACEC" w14:textId="77777777" w:rsidR="00B7347A" w:rsidRPr="00926E3E" w:rsidRDefault="00B7347A" w:rsidP="006C0ABC">
      <w:pPr>
        <w:pStyle w:val="Corpsdetexte"/>
        <w:kinsoku w:val="0"/>
        <w:overflowPunct w:val="0"/>
        <w:spacing w:before="4"/>
        <w:rPr>
          <w:iCs/>
          <w:lang w:val="en-US"/>
        </w:rPr>
      </w:pPr>
    </w:p>
    <w:p w14:paraId="422D9D18" w14:textId="77777777" w:rsidR="00B7347A" w:rsidRPr="00926E3E" w:rsidRDefault="00B7347A" w:rsidP="006C0ABC">
      <w:pPr>
        <w:pStyle w:val="Corpsdetexte"/>
        <w:kinsoku w:val="0"/>
        <w:overflowPunct w:val="0"/>
        <w:spacing w:before="4"/>
        <w:rPr>
          <w:iCs/>
          <w:lang w:val="en-US"/>
        </w:rPr>
      </w:pPr>
    </w:p>
    <w:p w14:paraId="6AF086DF" w14:textId="77777777" w:rsidR="00B7347A" w:rsidRPr="00926E3E" w:rsidRDefault="00B7347A" w:rsidP="006C0ABC">
      <w:pPr>
        <w:pStyle w:val="Corpsdetexte"/>
        <w:kinsoku w:val="0"/>
        <w:overflowPunct w:val="0"/>
        <w:spacing w:before="4"/>
        <w:rPr>
          <w:iCs/>
          <w:lang w:val="en-US"/>
        </w:rPr>
      </w:pPr>
    </w:p>
    <w:p w14:paraId="2872FB18" w14:textId="77777777" w:rsidR="00B7347A" w:rsidRPr="00926E3E" w:rsidRDefault="00B7347A" w:rsidP="006C0ABC">
      <w:pPr>
        <w:pStyle w:val="Corpsdetexte"/>
        <w:kinsoku w:val="0"/>
        <w:overflowPunct w:val="0"/>
        <w:spacing w:before="4"/>
        <w:rPr>
          <w:iCs/>
          <w:lang w:val="en-US"/>
        </w:rPr>
      </w:pPr>
    </w:p>
    <w:p w14:paraId="5E1798B7" w14:textId="77777777" w:rsidR="00B7347A" w:rsidRPr="00926E3E" w:rsidRDefault="00B7347A" w:rsidP="006C0ABC">
      <w:pPr>
        <w:pStyle w:val="Corpsdetexte"/>
        <w:kinsoku w:val="0"/>
        <w:overflowPunct w:val="0"/>
        <w:spacing w:before="4"/>
        <w:rPr>
          <w:iCs/>
          <w:lang w:val="en-US"/>
        </w:rPr>
      </w:pPr>
    </w:p>
    <w:p w14:paraId="4A4A8BE2" w14:textId="77777777" w:rsidR="00B7347A" w:rsidRPr="00926E3E" w:rsidRDefault="00B7347A" w:rsidP="006C0ABC">
      <w:pPr>
        <w:pStyle w:val="Corpsdetexte"/>
        <w:kinsoku w:val="0"/>
        <w:overflowPunct w:val="0"/>
        <w:spacing w:before="4"/>
        <w:rPr>
          <w:iCs/>
          <w:lang w:val="en-US"/>
        </w:rPr>
      </w:pPr>
    </w:p>
    <w:p w14:paraId="28E52A0E" w14:textId="77777777" w:rsidR="00B7347A" w:rsidRPr="00926E3E" w:rsidRDefault="00B7347A" w:rsidP="006C0ABC">
      <w:pPr>
        <w:pStyle w:val="Corpsdetexte"/>
        <w:kinsoku w:val="0"/>
        <w:overflowPunct w:val="0"/>
        <w:spacing w:before="4"/>
        <w:rPr>
          <w:iCs/>
          <w:lang w:val="en-US"/>
        </w:rPr>
      </w:pPr>
    </w:p>
    <w:p w14:paraId="7A8B2377" w14:textId="77777777" w:rsidR="00B7347A" w:rsidRPr="00926E3E" w:rsidRDefault="00B7347A" w:rsidP="006C0ABC">
      <w:pPr>
        <w:pStyle w:val="Corpsdetexte"/>
        <w:kinsoku w:val="0"/>
        <w:overflowPunct w:val="0"/>
        <w:spacing w:before="4"/>
        <w:rPr>
          <w:iCs/>
          <w:lang w:val="en-US"/>
        </w:rPr>
      </w:pPr>
    </w:p>
    <w:p w14:paraId="46DC77E7" w14:textId="77777777" w:rsidR="00B7347A" w:rsidRPr="00926E3E" w:rsidRDefault="00B7347A" w:rsidP="006C0ABC">
      <w:pPr>
        <w:pStyle w:val="Corpsdetexte"/>
        <w:kinsoku w:val="0"/>
        <w:overflowPunct w:val="0"/>
        <w:spacing w:before="4"/>
        <w:rPr>
          <w:iCs/>
          <w:lang w:val="en-US"/>
        </w:rPr>
      </w:pPr>
    </w:p>
    <w:p w14:paraId="12F0B382" w14:textId="77777777" w:rsidR="00B7347A" w:rsidRPr="00926E3E" w:rsidRDefault="00B7347A" w:rsidP="006C0ABC">
      <w:pPr>
        <w:pStyle w:val="Corpsdetexte"/>
        <w:kinsoku w:val="0"/>
        <w:overflowPunct w:val="0"/>
        <w:spacing w:before="4"/>
        <w:rPr>
          <w:iCs/>
          <w:lang w:val="en-US"/>
        </w:rPr>
      </w:pPr>
    </w:p>
    <w:p w14:paraId="37234CDB" w14:textId="77777777" w:rsidR="00B7347A" w:rsidRPr="00926E3E" w:rsidRDefault="00B7347A" w:rsidP="006C0ABC">
      <w:pPr>
        <w:pStyle w:val="Corpsdetexte"/>
        <w:kinsoku w:val="0"/>
        <w:overflowPunct w:val="0"/>
        <w:spacing w:before="4"/>
        <w:rPr>
          <w:iCs/>
          <w:lang w:val="en-US"/>
        </w:rPr>
      </w:pPr>
    </w:p>
    <w:p w14:paraId="60484419" w14:textId="77777777" w:rsidR="00B7347A" w:rsidRPr="00926E3E" w:rsidRDefault="00B7347A" w:rsidP="006C0ABC">
      <w:pPr>
        <w:pStyle w:val="Corpsdetexte"/>
        <w:kinsoku w:val="0"/>
        <w:overflowPunct w:val="0"/>
        <w:spacing w:before="4"/>
        <w:rPr>
          <w:iCs/>
          <w:lang w:val="en-US"/>
        </w:rPr>
      </w:pPr>
    </w:p>
    <w:p w14:paraId="4F696B6B" w14:textId="77777777" w:rsidR="00B7347A" w:rsidRPr="00926E3E" w:rsidRDefault="00B7347A" w:rsidP="006C0ABC">
      <w:pPr>
        <w:pStyle w:val="Corpsdetexte"/>
        <w:kinsoku w:val="0"/>
        <w:overflowPunct w:val="0"/>
        <w:spacing w:before="4"/>
        <w:rPr>
          <w:iCs/>
          <w:lang w:val="en-US"/>
        </w:rPr>
      </w:pPr>
    </w:p>
    <w:p w14:paraId="1A4AB6C6" w14:textId="77777777" w:rsidR="00B7347A" w:rsidRPr="00926E3E" w:rsidRDefault="00B7347A" w:rsidP="006C0ABC">
      <w:pPr>
        <w:pStyle w:val="Corpsdetexte"/>
        <w:kinsoku w:val="0"/>
        <w:overflowPunct w:val="0"/>
        <w:spacing w:before="4"/>
        <w:rPr>
          <w:iCs/>
          <w:lang w:val="en-US"/>
        </w:rPr>
      </w:pPr>
    </w:p>
    <w:p w14:paraId="3F5287AC" w14:textId="77777777" w:rsidR="00B7347A" w:rsidRPr="00926E3E" w:rsidRDefault="00B7347A" w:rsidP="006C0ABC">
      <w:pPr>
        <w:pStyle w:val="Corpsdetexte"/>
        <w:kinsoku w:val="0"/>
        <w:overflowPunct w:val="0"/>
        <w:spacing w:before="4"/>
        <w:rPr>
          <w:iCs/>
          <w:lang w:val="en-US"/>
        </w:rPr>
      </w:pPr>
    </w:p>
    <w:p w14:paraId="5C2B9EBC" w14:textId="77777777" w:rsidR="00B7347A" w:rsidRPr="00926E3E" w:rsidRDefault="00B7347A" w:rsidP="006C0ABC">
      <w:pPr>
        <w:pStyle w:val="Corpsdetexte"/>
        <w:kinsoku w:val="0"/>
        <w:overflowPunct w:val="0"/>
        <w:spacing w:before="4"/>
        <w:rPr>
          <w:iCs/>
          <w:lang w:val="en-US"/>
        </w:rPr>
      </w:pPr>
    </w:p>
    <w:p w14:paraId="1075768E" w14:textId="77777777" w:rsidR="00B7347A" w:rsidRPr="00926E3E" w:rsidRDefault="00B7347A" w:rsidP="006C0ABC">
      <w:pPr>
        <w:pStyle w:val="Corpsdetexte"/>
        <w:kinsoku w:val="0"/>
        <w:overflowPunct w:val="0"/>
        <w:spacing w:before="4"/>
        <w:rPr>
          <w:iCs/>
          <w:lang w:val="en-US"/>
        </w:rPr>
      </w:pPr>
    </w:p>
    <w:p w14:paraId="0551DA6A" w14:textId="77777777" w:rsidR="00B7347A" w:rsidRPr="00926E3E" w:rsidRDefault="00B7347A" w:rsidP="006C0ABC">
      <w:pPr>
        <w:pStyle w:val="Corpsdetexte"/>
        <w:kinsoku w:val="0"/>
        <w:overflowPunct w:val="0"/>
        <w:spacing w:before="4"/>
        <w:rPr>
          <w:iCs/>
          <w:lang w:val="en-US"/>
        </w:rPr>
      </w:pPr>
    </w:p>
    <w:p w14:paraId="3034CA28" w14:textId="77777777" w:rsidR="00B7347A" w:rsidRPr="00926E3E" w:rsidRDefault="00B7347A" w:rsidP="006C0ABC">
      <w:pPr>
        <w:pStyle w:val="Corpsdetexte"/>
        <w:kinsoku w:val="0"/>
        <w:overflowPunct w:val="0"/>
        <w:spacing w:before="4"/>
        <w:rPr>
          <w:iCs/>
          <w:lang w:val="en-US"/>
        </w:rPr>
      </w:pPr>
    </w:p>
    <w:p w14:paraId="743C3C77" w14:textId="77777777" w:rsidR="00B7347A" w:rsidRPr="00926E3E" w:rsidRDefault="00B7347A" w:rsidP="006C0ABC">
      <w:pPr>
        <w:pStyle w:val="Corpsdetexte"/>
        <w:kinsoku w:val="0"/>
        <w:overflowPunct w:val="0"/>
        <w:spacing w:before="4"/>
        <w:rPr>
          <w:iCs/>
          <w:lang w:val="en-US"/>
        </w:rPr>
      </w:pPr>
    </w:p>
    <w:p w14:paraId="45E89C90" w14:textId="77777777" w:rsidR="00B7347A" w:rsidRPr="00926E3E" w:rsidRDefault="00B7347A" w:rsidP="006C0ABC">
      <w:pPr>
        <w:pStyle w:val="Corpsdetexte"/>
        <w:kinsoku w:val="0"/>
        <w:overflowPunct w:val="0"/>
        <w:spacing w:before="4"/>
        <w:rPr>
          <w:iCs/>
          <w:lang w:val="en-US"/>
        </w:rPr>
      </w:pPr>
    </w:p>
    <w:p w14:paraId="07CB198E" w14:textId="77777777" w:rsidR="00B7347A" w:rsidRPr="00926E3E" w:rsidRDefault="00B7347A" w:rsidP="006C0ABC">
      <w:pPr>
        <w:pStyle w:val="Corpsdetexte"/>
        <w:kinsoku w:val="0"/>
        <w:overflowPunct w:val="0"/>
        <w:spacing w:before="4"/>
        <w:rPr>
          <w:iCs/>
          <w:lang w:val="en-US"/>
        </w:rPr>
      </w:pPr>
    </w:p>
    <w:p w14:paraId="15A01CE1" w14:textId="77777777" w:rsidR="00B7347A" w:rsidRPr="00926E3E" w:rsidRDefault="00B7347A" w:rsidP="006C0ABC">
      <w:pPr>
        <w:pStyle w:val="Corpsdetexte"/>
        <w:kinsoku w:val="0"/>
        <w:overflowPunct w:val="0"/>
        <w:spacing w:before="4"/>
        <w:rPr>
          <w:iCs/>
          <w:lang w:val="en-US"/>
        </w:rPr>
      </w:pPr>
    </w:p>
    <w:p w14:paraId="3A80915F" w14:textId="77777777" w:rsidR="00B7347A" w:rsidRPr="00926E3E" w:rsidRDefault="00B7347A" w:rsidP="006C0ABC">
      <w:pPr>
        <w:pStyle w:val="Corpsdetexte"/>
        <w:kinsoku w:val="0"/>
        <w:overflowPunct w:val="0"/>
        <w:spacing w:before="4"/>
        <w:rPr>
          <w:iCs/>
          <w:lang w:val="en-US"/>
        </w:rPr>
      </w:pPr>
    </w:p>
    <w:p w14:paraId="7155B4BD" w14:textId="77777777" w:rsidR="00B7347A" w:rsidRPr="00926E3E" w:rsidRDefault="00B7347A" w:rsidP="006C0ABC">
      <w:pPr>
        <w:pStyle w:val="Corpsdetexte"/>
        <w:kinsoku w:val="0"/>
        <w:overflowPunct w:val="0"/>
        <w:spacing w:before="4"/>
        <w:rPr>
          <w:iCs/>
          <w:lang w:val="en-US"/>
        </w:rPr>
      </w:pPr>
    </w:p>
    <w:p w14:paraId="00039E97" w14:textId="77777777" w:rsidR="00B7347A" w:rsidRPr="00926E3E" w:rsidRDefault="00B7347A" w:rsidP="006C0ABC">
      <w:pPr>
        <w:pStyle w:val="Corpsdetexte"/>
        <w:kinsoku w:val="0"/>
        <w:overflowPunct w:val="0"/>
        <w:spacing w:before="4"/>
        <w:rPr>
          <w:iCs/>
          <w:lang w:val="en-US"/>
        </w:rPr>
      </w:pPr>
    </w:p>
    <w:p w14:paraId="25E7B7EF" w14:textId="77777777" w:rsidR="00B7347A" w:rsidRPr="00926E3E" w:rsidRDefault="00B7347A" w:rsidP="006C0ABC">
      <w:pPr>
        <w:pStyle w:val="Corpsdetexte"/>
        <w:kinsoku w:val="0"/>
        <w:overflowPunct w:val="0"/>
        <w:spacing w:before="4"/>
        <w:rPr>
          <w:iCs/>
          <w:lang w:val="en-US"/>
        </w:rPr>
      </w:pPr>
    </w:p>
    <w:p w14:paraId="458824B1" w14:textId="77777777" w:rsidR="00B7347A" w:rsidRPr="00926E3E" w:rsidRDefault="00B7347A" w:rsidP="006C0ABC">
      <w:pPr>
        <w:pStyle w:val="Corpsdetexte"/>
        <w:kinsoku w:val="0"/>
        <w:overflowPunct w:val="0"/>
        <w:spacing w:before="4"/>
        <w:rPr>
          <w:iCs/>
          <w:lang w:val="en-US"/>
        </w:rPr>
      </w:pPr>
    </w:p>
    <w:p w14:paraId="12F46BF0" w14:textId="77777777" w:rsidR="00B7347A" w:rsidRPr="00926E3E" w:rsidRDefault="00B7347A" w:rsidP="006C0ABC">
      <w:pPr>
        <w:pStyle w:val="Corpsdetexte"/>
        <w:kinsoku w:val="0"/>
        <w:overflowPunct w:val="0"/>
        <w:spacing w:before="4"/>
        <w:rPr>
          <w:iCs/>
          <w:lang w:val="en-US"/>
        </w:rPr>
      </w:pPr>
    </w:p>
    <w:p w14:paraId="45DD98E0" w14:textId="77777777" w:rsidR="00B7347A" w:rsidRPr="00926E3E" w:rsidRDefault="00B7347A" w:rsidP="006C0ABC">
      <w:pPr>
        <w:pStyle w:val="Corpsdetexte"/>
        <w:kinsoku w:val="0"/>
        <w:overflowPunct w:val="0"/>
        <w:spacing w:before="4"/>
        <w:rPr>
          <w:iCs/>
          <w:lang w:val="en-US"/>
        </w:rPr>
      </w:pPr>
    </w:p>
    <w:p w14:paraId="613E962D" w14:textId="77777777" w:rsidR="00B7347A" w:rsidRPr="00926E3E" w:rsidRDefault="00B7347A" w:rsidP="006C0ABC">
      <w:pPr>
        <w:pStyle w:val="Corpsdetexte"/>
        <w:kinsoku w:val="0"/>
        <w:overflowPunct w:val="0"/>
        <w:spacing w:before="4"/>
        <w:rPr>
          <w:iCs/>
          <w:lang w:val="en-US"/>
        </w:rPr>
      </w:pPr>
    </w:p>
    <w:p w14:paraId="39141D28" w14:textId="77777777" w:rsidR="00B7347A" w:rsidRPr="00926E3E" w:rsidRDefault="00B7347A" w:rsidP="006C0ABC">
      <w:pPr>
        <w:pStyle w:val="Corpsdetexte"/>
        <w:kinsoku w:val="0"/>
        <w:overflowPunct w:val="0"/>
        <w:spacing w:before="4"/>
        <w:rPr>
          <w:iCs/>
          <w:lang w:val="en-US"/>
        </w:rPr>
      </w:pPr>
    </w:p>
    <w:p w14:paraId="53AF5515" w14:textId="77777777" w:rsidR="00B7347A" w:rsidRPr="00926E3E" w:rsidRDefault="00B7347A" w:rsidP="006C0ABC">
      <w:pPr>
        <w:pStyle w:val="Corpsdetexte"/>
        <w:kinsoku w:val="0"/>
        <w:overflowPunct w:val="0"/>
        <w:spacing w:before="4"/>
        <w:rPr>
          <w:iCs/>
          <w:lang w:val="en-US"/>
        </w:rPr>
      </w:pPr>
    </w:p>
    <w:p w14:paraId="085FE066" w14:textId="77777777" w:rsidR="00B7347A" w:rsidRPr="00926E3E" w:rsidRDefault="00B7347A" w:rsidP="006C0ABC">
      <w:pPr>
        <w:pStyle w:val="Corpsdetexte"/>
        <w:kinsoku w:val="0"/>
        <w:overflowPunct w:val="0"/>
        <w:spacing w:before="4"/>
        <w:rPr>
          <w:iCs/>
          <w:lang w:val="en-US"/>
        </w:rPr>
      </w:pPr>
    </w:p>
    <w:p w14:paraId="61304D65" w14:textId="77777777" w:rsidR="00B7347A" w:rsidRPr="00926E3E" w:rsidRDefault="00B7347A" w:rsidP="006C0ABC">
      <w:pPr>
        <w:pStyle w:val="Corpsdetexte"/>
        <w:kinsoku w:val="0"/>
        <w:overflowPunct w:val="0"/>
        <w:spacing w:before="4"/>
        <w:rPr>
          <w:iCs/>
          <w:lang w:val="en-US"/>
        </w:rPr>
      </w:pPr>
    </w:p>
    <w:p w14:paraId="1515F934" w14:textId="77777777" w:rsidR="00B7347A" w:rsidRPr="00926E3E" w:rsidRDefault="00B7347A" w:rsidP="006C0ABC">
      <w:pPr>
        <w:pStyle w:val="Corpsdetexte"/>
        <w:kinsoku w:val="0"/>
        <w:overflowPunct w:val="0"/>
        <w:spacing w:before="4"/>
        <w:rPr>
          <w:iCs/>
          <w:lang w:val="en-US"/>
        </w:rPr>
      </w:pPr>
    </w:p>
    <w:p w14:paraId="07060DBF" w14:textId="77777777" w:rsidR="00B7347A" w:rsidRPr="00926E3E" w:rsidRDefault="00B7347A" w:rsidP="006C0ABC">
      <w:pPr>
        <w:pStyle w:val="Corpsdetexte"/>
        <w:kinsoku w:val="0"/>
        <w:overflowPunct w:val="0"/>
        <w:spacing w:before="4"/>
        <w:rPr>
          <w:iCs/>
          <w:lang w:val="en-US"/>
        </w:rPr>
      </w:pPr>
    </w:p>
    <w:p w14:paraId="0E4A014D" w14:textId="77777777" w:rsidR="00B7347A" w:rsidRPr="00926E3E" w:rsidRDefault="00B7347A" w:rsidP="006C0ABC">
      <w:pPr>
        <w:pStyle w:val="Corpsdetexte"/>
        <w:kinsoku w:val="0"/>
        <w:overflowPunct w:val="0"/>
        <w:spacing w:before="4"/>
        <w:rPr>
          <w:iCs/>
          <w:lang w:val="en-US"/>
        </w:rPr>
      </w:pPr>
    </w:p>
    <w:p w14:paraId="4820A131" w14:textId="77777777" w:rsidR="00B7347A" w:rsidRPr="00926E3E" w:rsidRDefault="00B7347A" w:rsidP="006C0ABC">
      <w:pPr>
        <w:pStyle w:val="Corpsdetexte"/>
        <w:kinsoku w:val="0"/>
        <w:overflowPunct w:val="0"/>
        <w:spacing w:before="4"/>
        <w:rPr>
          <w:iCs/>
          <w:lang w:val="en-US"/>
        </w:rPr>
      </w:pPr>
    </w:p>
    <w:p w14:paraId="3E97EF05" w14:textId="77777777" w:rsidR="00926E3E" w:rsidRPr="00926E3E" w:rsidRDefault="00926E3E" w:rsidP="00926E3E">
      <w:pPr>
        <w:pStyle w:val="Corpsdetexte"/>
        <w:kinsoku w:val="0"/>
        <w:overflowPunct w:val="0"/>
        <w:spacing w:before="4"/>
        <w:rPr>
          <w:b/>
          <w:bCs/>
          <w:iCs/>
          <w:color w:val="EE0000"/>
          <w:lang w:val="en-US"/>
        </w:rPr>
      </w:pPr>
      <w:r w:rsidRPr="00926E3E">
        <w:rPr>
          <w:b/>
          <w:bCs/>
          <w:iCs/>
          <w:color w:val="EE0000"/>
          <w:lang w:val="en-US"/>
        </w:rPr>
        <w:t>Please, it is mandatory to fill out the “</w:t>
      </w:r>
      <w:r w:rsidRPr="00926E3E">
        <w:rPr>
          <w:b/>
          <w:bCs/>
          <w:color w:val="EE0000"/>
          <w:lang w:val="en-US"/>
        </w:rPr>
        <w:t>List of Your</w:t>
      </w:r>
      <w:r w:rsidRPr="00926E3E">
        <w:rPr>
          <w:b/>
          <w:bCs/>
          <w:color w:val="EE0000"/>
          <w:spacing w:val="-4"/>
          <w:lang w:val="en-US"/>
        </w:rPr>
        <w:t xml:space="preserve"> </w:t>
      </w:r>
      <w:r w:rsidRPr="00926E3E">
        <w:rPr>
          <w:b/>
          <w:bCs/>
          <w:color w:val="EE0000"/>
          <w:lang w:val="en-US"/>
        </w:rPr>
        <w:t>Publications</w:t>
      </w:r>
      <w:r w:rsidRPr="00926E3E">
        <w:rPr>
          <w:b/>
          <w:bCs/>
          <w:color w:val="EE0000"/>
          <w:spacing w:val="-13"/>
          <w:lang w:val="en-US"/>
        </w:rPr>
        <w:t xml:space="preserve"> </w:t>
      </w:r>
      <w:r w:rsidRPr="00926E3E">
        <w:rPr>
          <w:b/>
          <w:bCs/>
          <w:color w:val="EE0000"/>
          <w:lang w:val="en-US"/>
        </w:rPr>
        <w:t>limited</w:t>
      </w:r>
      <w:r w:rsidRPr="00926E3E">
        <w:rPr>
          <w:b/>
          <w:bCs/>
          <w:color w:val="EE0000"/>
          <w:spacing w:val="-1"/>
          <w:lang w:val="en-US"/>
        </w:rPr>
        <w:t xml:space="preserve"> </w:t>
      </w:r>
      <w:r w:rsidRPr="00926E3E">
        <w:rPr>
          <w:b/>
          <w:bCs/>
          <w:color w:val="EE0000"/>
          <w:lang w:val="en-US"/>
        </w:rPr>
        <w:t>to</w:t>
      </w:r>
      <w:r w:rsidRPr="00926E3E">
        <w:rPr>
          <w:b/>
          <w:bCs/>
          <w:color w:val="EE0000"/>
          <w:spacing w:val="-2"/>
          <w:lang w:val="en-US"/>
        </w:rPr>
        <w:t xml:space="preserve"> </w:t>
      </w:r>
      <w:r w:rsidRPr="00926E3E">
        <w:rPr>
          <w:b/>
          <w:bCs/>
          <w:color w:val="EE0000"/>
          <w:lang w:val="en-US"/>
        </w:rPr>
        <w:t>accepted</w:t>
      </w:r>
      <w:r w:rsidRPr="00926E3E">
        <w:rPr>
          <w:b/>
          <w:bCs/>
          <w:color w:val="EE0000"/>
          <w:spacing w:val="-4"/>
          <w:lang w:val="en-US"/>
        </w:rPr>
        <w:t xml:space="preserve"> </w:t>
      </w:r>
      <w:r w:rsidRPr="00926E3E">
        <w:rPr>
          <w:b/>
          <w:bCs/>
          <w:color w:val="EE0000"/>
          <w:lang w:val="en-US"/>
        </w:rPr>
        <w:t>publications</w:t>
      </w:r>
      <w:r w:rsidRPr="00926E3E">
        <w:rPr>
          <w:b/>
          <w:bCs/>
          <w:color w:val="EE0000"/>
          <w:spacing w:val="-2"/>
          <w:lang w:val="en-US"/>
        </w:rPr>
        <w:t xml:space="preserve"> </w:t>
      </w:r>
      <w:r w:rsidRPr="00926E3E">
        <w:rPr>
          <w:b/>
          <w:bCs/>
          <w:color w:val="EE0000"/>
          <w:lang w:val="en-US"/>
        </w:rPr>
        <w:t>/</w:t>
      </w:r>
      <w:r w:rsidRPr="00926E3E">
        <w:rPr>
          <w:b/>
          <w:bCs/>
          <w:color w:val="EE0000"/>
          <w:spacing w:val="-4"/>
          <w:lang w:val="en-US"/>
        </w:rPr>
        <w:t xml:space="preserve"> </w:t>
      </w:r>
      <w:r w:rsidRPr="00926E3E">
        <w:rPr>
          <w:b/>
          <w:bCs/>
          <w:color w:val="EE0000"/>
          <w:lang w:val="en-US"/>
        </w:rPr>
        <w:t>Invited</w:t>
      </w:r>
      <w:r w:rsidRPr="00926E3E">
        <w:rPr>
          <w:b/>
          <w:bCs/>
          <w:color w:val="EE0000"/>
          <w:spacing w:val="-3"/>
          <w:lang w:val="en-US"/>
        </w:rPr>
        <w:t xml:space="preserve"> </w:t>
      </w:r>
      <w:r w:rsidRPr="00926E3E">
        <w:rPr>
          <w:b/>
          <w:bCs/>
          <w:color w:val="EE0000"/>
          <w:lang w:val="en-US"/>
        </w:rPr>
        <w:t>Conferences</w:t>
      </w:r>
      <w:r w:rsidRPr="00926E3E">
        <w:rPr>
          <w:b/>
          <w:bCs/>
          <w:color w:val="EE0000"/>
          <w:spacing w:val="-5"/>
          <w:lang w:val="en-US"/>
        </w:rPr>
        <w:t xml:space="preserve"> </w:t>
      </w:r>
      <w:r w:rsidRPr="00926E3E">
        <w:rPr>
          <w:b/>
          <w:bCs/>
          <w:color w:val="EE0000"/>
          <w:lang w:val="en-US"/>
        </w:rPr>
        <w:t>/</w:t>
      </w:r>
      <w:r w:rsidRPr="00926E3E">
        <w:rPr>
          <w:b/>
          <w:bCs/>
          <w:color w:val="EE0000"/>
          <w:spacing w:val="-2"/>
          <w:lang w:val="en-US"/>
        </w:rPr>
        <w:t xml:space="preserve"> </w:t>
      </w:r>
      <w:r w:rsidRPr="00926E3E">
        <w:rPr>
          <w:b/>
          <w:bCs/>
          <w:color w:val="EE0000"/>
          <w:lang w:val="en-US"/>
        </w:rPr>
        <w:t xml:space="preserve">Patents” </w:t>
      </w:r>
    </w:p>
    <w:p w14:paraId="65B97412" w14:textId="77777777" w:rsidR="00926E3E" w:rsidRPr="00926E3E" w:rsidRDefault="00926E3E" w:rsidP="00926E3E">
      <w:pPr>
        <w:pStyle w:val="Corpsdetexte"/>
        <w:kinsoku w:val="0"/>
        <w:overflowPunct w:val="0"/>
        <w:spacing w:before="4"/>
        <w:rPr>
          <w:b/>
          <w:bCs/>
          <w:iCs/>
          <w:color w:val="EE0000"/>
          <w:lang w:val="en-US"/>
        </w:rPr>
      </w:pPr>
      <w:r w:rsidRPr="00926E3E">
        <w:rPr>
          <w:b/>
          <w:bCs/>
          <w:iCs/>
          <w:color w:val="EE0000"/>
          <w:lang w:val="en-US"/>
        </w:rPr>
        <w:t>in the specific space allocated below.</w:t>
      </w:r>
    </w:p>
    <w:p w14:paraId="4902F254" w14:textId="77777777" w:rsidR="00B7347A" w:rsidRPr="00926E3E" w:rsidRDefault="00B7347A" w:rsidP="006C0ABC">
      <w:pPr>
        <w:pStyle w:val="Corpsdetexte"/>
        <w:kinsoku w:val="0"/>
        <w:overflowPunct w:val="0"/>
        <w:spacing w:before="4"/>
        <w:rPr>
          <w:iCs/>
          <w:lang w:val="en-US"/>
        </w:rPr>
      </w:pPr>
    </w:p>
    <w:p w14:paraId="11174A19" w14:textId="77777777" w:rsidR="00B7347A" w:rsidRPr="00926E3E" w:rsidRDefault="00B7347A" w:rsidP="006C0ABC">
      <w:pPr>
        <w:pStyle w:val="Corpsdetexte"/>
        <w:kinsoku w:val="0"/>
        <w:overflowPunct w:val="0"/>
        <w:spacing w:before="4"/>
        <w:rPr>
          <w:i/>
          <w:iCs/>
          <w:sz w:val="9"/>
          <w:szCs w:val="9"/>
          <w:lang w:val="en-US"/>
        </w:rPr>
      </w:pPr>
    </w:p>
    <w:p w14:paraId="458262CB" w14:textId="77777777" w:rsidR="00A94908" w:rsidRPr="00A55F63" w:rsidRDefault="00B7347A">
      <w:pPr>
        <w:pStyle w:val="Corpsdetexte"/>
        <w:kinsoku w:val="0"/>
        <w:overflowPunct w:val="0"/>
        <w:spacing w:before="93"/>
        <w:ind w:left="139"/>
        <w:rPr>
          <w:b/>
          <w:bCs/>
          <w:sz w:val="20"/>
          <w:szCs w:val="20"/>
          <w:lang w:val="en-US"/>
        </w:rPr>
      </w:pPr>
      <w:r>
        <w:rPr>
          <w:b/>
          <w:bCs/>
          <w:sz w:val="20"/>
          <w:szCs w:val="20"/>
          <w:lang w:val="en-US"/>
        </w:rPr>
        <w:t>List of Your</w:t>
      </w:r>
      <w:r w:rsidR="001473C2" w:rsidRPr="00A55F63">
        <w:rPr>
          <w:b/>
          <w:bCs/>
          <w:spacing w:val="-4"/>
          <w:sz w:val="20"/>
          <w:szCs w:val="20"/>
          <w:lang w:val="en-US"/>
        </w:rPr>
        <w:t xml:space="preserve"> </w:t>
      </w:r>
      <w:r>
        <w:rPr>
          <w:b/>
          <w:bCs/>
          <w:sz w:val="20"/>
          <w:szCs w:val="20"/>
          <w:lang w:val="en-US"/>
        </w:rPr>
        <w:t>Publications</w:t>
      </w:r>
      <w:r w:rsidR="001473C2" w:rsidRPr="00A55F63">
        <w:rPr>
          <w:b/>
          <w:bCs/>
          <w:spacing w:val="-13"/>
          <w:sz w:val="20"/>
          <w:szCs w:val="20"/>
          <w:lang w:val="en-US"/>
        </w:rPr>
        <w:t xml:space="preserve"> </w:t>
      </w:r>
      <w:r w:rsidR="001473C2" w:rsidRPr="00A55F63">
        <w:rPr>
          <w:b/>
          <w:bCs/>
          <w:lang w:val="en-US"/>
        </w:rPr>
        <w:t>limited</w:t>
      </w:r>
      <w:r w:rsidR="001473C2" w:rsidRPr="00A55F63">
        <w:rPr>
          <w:b/>
          <w:bCs/>
          <w:spacing w:val="-1"/>
          <w:lang w:val="en-US"/>
        </w:rPr>
        <w:t xml:space="preserve"> </w:t>
      </w:r>
      <w:r w:rsidR="001473C2" w:rsidRPr="00A55F63">
        <w:rPr>
          <w:b/>
          <w:bCs/>
          <w:lang w:val="en-US"/>
        </w:rPr>
        <w:t>to</w:t>
      </w:r>
      <w:r w:rsidR="001473C2" w:rsidRPr="00A55F63">
        <w:rPr>
          <w:b/>
          <w:bCs/>
          <w:spacing w:val="-2"/>
          <w:lang w:val="en-US"/>
        </w:rPr>
        <w:t xml:space="preserve"> </w:t>
      </w:r>
      <w:r w:rsidR="001473C2" w:rsidRPr="00A55F63">
        <w:rPr>
          <w:b/>
          <w:bCs/>
          <w:lang w:val="en-US"/>
        </w:rPr>
        <w:t>accepted</w:t>
      </w:r>
      <w:r w:rsidR="001473C2" w:rsidRPr="00A55F63">
        <w:rPr>
          <w:b/>
          <w:bCs/>
          <w:spacing w:val="-4"/>
          <w:lang w:val="en-US"/>
        </w:rPr>
        <w:t xml:space="preserve"> </w:t>
      </w:r>
      <w:r w:rsidR="001473C2" w:rsidRPr="00A55F63">
        <w:rPr>
          <w:b/>
          <w:bCs/>
          <w:lang w:val="en-US"/>
        </w:rPr>
        <w:t>publications</w:t>
      </w:r>
      <w:r w:rsidR="001473C2" w:rsidRPr="00A55F63">
        <w:rPr>
          <w:b/>
          <w:bCs/>
          <w:spacing w:val="-2"/>
          <w:lang w:val="en-US"/>
        </w:rPr>
        <w:t xml:space="preserve"> </w:t>
      </w:r>
      <w:r w:rsidR="001473C2" w:rsidRPr="00A55F63">
        <w:rPr>
          <w:b/>
          <w:bCs/>
          <w:sz w:val="20"/>
          <w:szCs w:val="20"/>
          <w:lang w:val="en-US"/>
        </w:rPr>
        <w:t>/</w:t>
      </w:r>
      <w:r w:rsidR="001473C2" w:rsidRPr="00A55F63">
        <w:rPr>
          <w:b/>
          <w:bCs/>
          <w:spacing w:val="-4"/>
          <w:sz w:val="20"/>
          <w:szCs w:val="20"/>
          <w:lang w:val="en-US"/>
        </w:rPr>
        <w:t xml:space="preserve"> </w:t>
      </w:r>
      <w:r>
        <w:rPr>
          <w:b/>
          <w:bCs/>
          <w:sz w:val="20"/>
          <w:szCs w:val="20"/>
          <w:lang w:val="en-US"/>
        </w:rPr>
        <w:t>Invited</w:t>
      </w:r>
      <w:r w:rsidR="001473C2" w:rsidRPr="00A55F63">
        <w:rPr>
          <w:b/>
          <w:bCs/>
          <w:spacing w:val="-3"/>
          <w:sz w:val="20"/>
          <w:szCs w:val="20"/>
          <w:lang w:val="en-US"/>
        </w:rPr>
        <w:t xml:space="preserve"> </w:t>
      </w:r>
      <w:r>
        <w:rPr>
          <w:b/>
          <w:bCs/>
          <w:sz w:val="20"/>
          <w:szCs w:val="20"/>
          <w:lang w:val="en-US"/>
        </w:rPr>
        <w:t>Conferences</w:t>
      </w:r>
      <w:r w:rsidR="001473C2" w:rsidRPr="00A55F63">
        <w:rPr>
          <w:b/>
          <w:bCs/>
          <w:spacing w:val="-5"/>
          <w:sz w:val="20"/>
          <w:szCs w:val="20"/>
          <w:lang w:val="en-US"/>
        </w:rPr>
        <w:t xml:space="preserve"> </w:t>
      </w:r>
      <w:r w:rsidR="001473C2" w:rsidRPr="00A55F63">
        <w:rPr>
          <w:b/>
          <w:bCs/>
          <w:sz w:val="20"/>
          <w:szCs w:val="20"/>
          <w:lang w:val="en-US"/>
        </w:rPr>
        <w:t>/</w:t>
      </w:r>
      <w:r w:rsidR="001473C2" w:rsidRPr="00A55F63">
        <w:rPr>
          <w:b/>
          <w:bCs/>
          <w:spacing w:val="-2"/>
          <w:sz w:val="20"/>
          <w:szCs w:val="20"/>
          <w:lang w:val="en-US"/>
        </w:rPr>
        <w:t xml:space="preserve"> </w:t>
      </w:r>
      <w:r>
        <w:rPr>
          <w:b/>
          <w:bCs/>
          <w:sz w:val="20"/>
          <w:szCs w:val="20"/>
          <w:lang w:val="en-US"/>
        </w:rPr>
        <w:t>Patents</w:t>
      </w:r>
    </w:p>
    <w:p w14:paraId="3614EB0D" w14:textId="77777777" w:rsidR="00A94908" w:rsidRPr="00A55F63" w:rsidRDefault="001473C2">
      <w:pPr>
        <w:pStyle w:val="Corpsdetexte"/>
        <w:kinsoku w:val="0"/>
        <w:overflowPunct w:val="0"/>
        <w:spacing w:before="187"/>
        <w:ind w:left="139" w:right="345"/>
        <w:rPr>
          <w:lang w:val="en-US"/>
        </w:rPr>
      </w:pPr>
      <w:r w:rsidRPr="00A55F63">
        <w:rPr>
          <w:lang w:val="en-US"/>
        </w:rPr>
        <w:t xml:space="preserve">For each reference, give the full name and initials of </w:t>
      </w:r>
      <w:r w:rsidRPr="00A55F63">
        <w:rPr>
          <w:u w:val="single"/>
          <w:lang w:val="en-US"/>
        </w:rPr>
        <w:t>each author</w:t>
      </w:r>
      <w:r w:rsidRPr="00A55F63">
        <w:rPr>
          <w:lang w:val="en-US"/>
        </w:rPr>
        <w:t xml:space="preserve"> in the exact order, full title, name of journal, year of publication, volume number,</w:t>
      </w:r>
      <w:r w:rsidRPr="00A55F63">
        <w:rPr>
          <w:spacing w:val="-42"/>
          <w:lang w:val="en-US"/>
        </w:rPr>
        <w:t xml:space="preserve"> </w:t>
      </w:r>
      <w:r w:rsidRPr="00A55F63">
        <w:rPr>
          <w:lang w:val="en-US"/>
        </w:rPr>
        <w:t>first</w:t>
      </w:r>
      <w:r w:rsidRPr="00A55F63">
        <w:rPr>
          <w:spacing w:val="1"/>
          <w:lang w:val="en-US"/>
        </w:rPr>
        <w:t xml:space="preserve"> </w:t>
      </w:r>
      <w:r w:rsidRPr="00A55F63">
        <w:rPr>
          <w:lang w:val="en-US"/>
        </w:rPr>
        <w:t>and</w:t>
      </w:r>
      <w:r w:rsidRPr="00A55F63">
        <w:rPr>
          <w:spacing w:val="-2"/>
          <w:lang w:val="en-US"/>
        </w:rPr>
        <w:t xml:space="preserve"> </w:t>
      </w:r>
      <w:r w:rsidRPr="00A55F63">
        <w:rPr>
          <w:lang w:val="en-US"/>
        </w:rPr>
        <w:t>last</w:t>
      </w:r>
      <w:r w:rsidRPr="00A55F63">
        <w:rPr>
          <w:spacing w:val="2"/>
          <w:lang w:val="en-US"/>
        </w:rPr>
        <w:t xml:space="preserve"> </w:t>
      </w:r>
      <w:r w:rsidRPr="00A55F63">
        <w:rPr>
          <w:lang w:val="en-US"/>
        </w:rPr>
        <w:t>pages.</w:t>
      </w:r>
    </w:p>
    <w:p w14:paraId="5C4920EB" w14:textId="77777777" w:rsidR="00B7347A" w:rsidRPr="00C73ACF" w:rsidRDefault="00B7347A">
      <w:pPr>
        <w:pStyle w:val="Corpsdetexte"/>
        <w:kinsoku w:val="0"/>
        <w:overflowPunct w:val="0"/>
        <w:spacing w:before="187"/>
        <w:ind w:left="139" w:right="345"/>
      </w:pPr>
    </w:p>
    <w:p w14:paraId="7C80B88D" w14:textId="77777777" w:rsidR="00B7347A" w:rsidRPr="00C73ACF" w:rsidRDefault="00B7347A">
      <w:pPr>
        <w:pStyle w:val="Corpsdetexte"/>
        <w:kinsoku w:val="0"/>
        <w:overflowPunct w:val="0"/>
        <w:spacing w:before="187"/>
        <w:ind w:left="139" w:right="345"/>
      </w:pPr>
    </w:p>
    <w:p w14:paraId="7134E99D" w14:textId="77777777" w:rsidR="00B7347A" w:rsidRPr="00C73ACF" w:rsidRDefault="00B7347A">
      <w:pPr>
        <w:pStyle w:val="Corpsdetexte"/>
        <w:kinsoku w:val="0"/>
        <w:overflowPunct w:val="0"/>
        <w:spacing w:before="187"/>
        <w:ind w:left="139" w:right="345"/>
      </w:pPr>
    </w:p>
    <w:p w14:paraId="15F3178F" w14:textId="77777777" w:rsidR="00B7347A" w:rsidRPr="00C73ACF" w:rsidRDefault="00B7347A">
      <w:pPr>
        <w:pStyle w:val="Corpsdetexte"/>
        <w:kinsoku w:val="0"/>
        <w:overflowPunct w:val="0"/>
        <w:spacing w:before="187"/>
        <w:ind w:left="139" w:right="345"/>
      </w:pPr>
    </w:p>
    <w:p w14:paraId="29DB959A" w14:textId="77777777" w:rsidR="00B7347A" w:rsidRPr="00C73ACF" w:rsidRDefault="00B7347A">
      <w:pPr>
        <w:pStyle w:val="Corpsdetexte"/>
        <w:kinsoku w:val="0"/>
        <w:overflowPunct w:val="0"/>
        <w:spacing w:before="187"/>
        <w:ind w:left="139" w:right="345"/>
      </w:pPr>
    </w:p>
    <w:p w14:paraId="680707D0" w14:textId="77777777" w:rsidR="00B7347A" w:rsidRPr="00C73ACF" w:rsidRDefault="00B7347A">
      <w:pPr>
        <w:pStyle w:val="Corpsdetexte"/>
        <w:kinsoku w:val="0"/>
        <w:overflowPunct w:val="0"/>
        <w:spacing w:before="187"/>
        <w:ind w:left="139" w:right="345"/>
      </w:pPr>
    </w:p>
    <w:p w14:paraId="70C3B2B7" w14:textId="77777777" w:rsidR="00B7347A" w:rsidRPr="00C73ACF" w:rsidRDefault="00B7347A">
      <w:pPr>
        <w:pStyle w:val="Corpsdetexte"/>
        <w:kinsoku w:val="0"/>
        <w:overflowPunct w:val="0"/>
        <w:spacing w:before="187"/>
        <w:ind w:left="139" w:right="345"/>
      </w:pPr>
    </w:p>
    <w:p w14:paraId="1EAC15DC" w14:textId="77777777" w:rsidR="00B7347A" w:rsidRPr="00C73ACF" w:rsidRDefault="00B7347A">
      <w:pPr>
        <w:pStyle w:val="Corpsdetexte"/>
        <w:kinsoku w:val="0"/>
        <w:overflowPunct w:val="0"/>
        <w:spacing w:before="187"/>
        <w:ind w:left="139" w:right="345"/>
      </w:pPr>
    </w:p>
    <w:p w14:paraId="4ACF6AAB" w14:textId="77777777" w:rsidR="00B7347A" w:rsidRPr="00C73ACF" w:rsidRDefault="00B7347A">
      <w:pPr>
        <w:pStyle w:val="Corpsdetexte"/>
        <w:kinsoku w:val="0"/>
        <w:overflowPunct w:val="0"/>
        <w:spacing w:before="187"/>
        <w:ind w:left="139" w:right="345"/>
      </w:pPr>
    </w:p>
    <w:p w14:paraId="123C027B" w14:textId="77777777" w:rsidR="00B7347A" w:rsidRPr="00C73ACF" w:rsidRDefault="00B7347A">
      <w:pPr>
        <w:pStyle w:val="Corpsdetexte"/>
        <w:kinsoku w:val="0"/>
        <w:overflowPunct w:val="0"/>
        <w:spacing w:before="187"/>
        <w:ind w:left="139" w:right="345"/>
      </w:pPr>
    </w:p>
    <w:p w14:paraId="2337F2CA" w14:textId="77777777" w:rsidR="00B7347A" w:rsidRPr="00C73ACF" w:rsidRDefault="00B7347A">
      <w:pPr>
        <w:pStyle w:val="Corpsdetexte"/>
        <w:kinsoku w:val="0"/>
        <w:overflowPunct w:val="0"/>
        <w:spacing w:before="187"/>
        <w:ind w:left="139" w:right="345"/>
      </w:pPr>
    </w:p>
    <w:p w14:paraId="3469FB83" w14:textId="77777777" w:rsidR="00B7347A" w:rsidRPr="00C73ACF" w:rsidRDefault="00B7347A">
      <w:pPr>
        <w:pStyle w:val="Corpsdetexte"/>
        <w:kinsoku w:val="0"/>
        <w:overflowPunct w:val="0"/>
        <w:spacing w:before="187"/>
        <w:ind w:left="139" w:right="345"/>
      </w:pPr>
    </w:p>
    <w:p w14:paraId="60E2990B" w14:textId="77777777" w:rsidR="00B7347A" w:rsidRPr="00C73ACF" w:rsidRDefault="00B7347A">
      <w:pPr>
        <w:pStyle w:val="Corpsdetexte"/>
        <w:kinsoku w:val="0"/>
        <w:overflowPunct w:val="0"/>
        <w:spacing w:before="187"/>
        <w:ind w:left="139" w:right="345"/>
      </w:pPr>
    </w:p>
    <w:p w14:paraId="70162DA2" w14:textId="77777777" w:rsidR="00B7347A" w:rsidRPr="00C73ACF" w:rsidRDefault="00B7347A">
      <w:pPr>
        <w:pStyle w:val="Corpsdetexte"/>
        <w:kinsoku w:val="0"/>
        <w:overflowPunct w:val="0"/>
        <w:spacing w:before="187"/>
        <w:ind w:left="139" w:right="345"/>
      </w:pPr>
    </w:p>
    <w:p w14:paraId="1DE19C9C" w14:textId="77777777" w:rsidR="00B7347A" w:rsidRPr="00C73ACF" w:rsidRDefault="00B7347A">
      <w:pPr>
        <w:pStyle w:val="Corpsdetexte"/>
        <w:kinsoku w:val="0"/>
        <w:overflowPunct w:val="0"/>
        <w:spacing w:before="187"/>
        <w:ind w:left="139" w:right="345"/>
      </w:pPr>
    </w:p>
    <w:p w14:paraId="7341D0C7" w14:textId="77777777" w:rsidR="00B7347A" w:rsidRPr="00C73ACF" w:rsidRDefault="00B7347A">
      <w:pPr>
        <w:pStyle w:val="Corpsdetexte"/>
        <w:kinsoku w:val="0"/>
        <w:overflowPunct w:val="0"/>
        <w:spacing w:before="187"/>
        <w:ind w:left="139" w:right="345"/>
      </w:pPr>
    </w:p>
    <w:p w14:paraId="3EF366C4" w14:textId="77777777" w:rsidR="00B7347A" w:rsidRPr="00C73ACF" w:rsidRDefault="00B7347A">
      <w:pPr>
        <w:pStyle w:val="Corpsdetexte"/>
        <w:kinsoku w:val="0"/>
        <w:overflowPunct w:val="0"/>
        <w:spacing w:before="187"/>
        <w:ind w:left="139" w:right="345"/>
      </w:pPr>
    </w:p>
    <w:p w14:paraId="1ABA4C71" w14:textId="77777777" w:rsidR="00B7347A" w:rsidRPr="00C73ACF" w:rsidRDefault="00B7347A">
      <w:pPr>
        <w:pStyle w:val="Corpsdetexte"/>
        <w:kinsoku w:val="0"/>
        <w:overflowPunct w:val="0"/>
        <w:spacing w:before="187"/>
        <w:ind w:left="139" w:right="345"/>
      </w:pPr>
    </w:p>
    <w:p w14:paraId="7813395A" w14:textId="77777777" w:rsidR="00B7347A" w:rsidRPr="00C73ACF" w:rsidRDefault="00B7347A">
      <w:pPr>
        <w:pStyle w:val="Corpsdetexte"/>
        <w:kinsoku w:val="0"/>
        <w:overflowPunct w:val="0"/>
        <w:spacing w:before="187"/>
        <w:ind w:left="139" w:right="345"/>
      </w:pPr>
    </w:p>
    <w:p w14:paraId="148C3BA4" w14:textId="77777777" w:rsidR="00B7347A" w:rsidRPr="00C73ACF" w:rsidRDefault="00B7347A">
      <w:pPr>
        <w:pStyle w:val="Corpsdetexte"/>
        <w:kinsoku w:val="0"/>
        <w:overflowPunct w:val="0"/>
        <w:spacing w:before="187"/>
        <w:ind w:left="139" w:right="345"/>
      </w:pPr>
    </w:p>
    <w:p w14:paraId="62D8C57D" w14:textId="77777777" w:rsidR="00B7347A" w:rsidRPr="00C73ACF" w:rsidRDefault="00B7347A">
      <w:pPr>
        <w:pStyle w:val="Corpsdetexte"/>
        <w:kinsoku w:val="0"/>
        <w:overflowPunct w:val="0"/>
        <w:spacing w:before="187"/>
        <w:ind w:left="139" w:right="345"/>
      </w:pPr>
    </w:p>
    <w:p w14:paraId="311D2E1E" w14:textId="77777777" w:rsidR="00B7347A" w:rsidRPr="00C73ACF" w:rsidRDefault="00B7347A">
      <w:pPr>
        <w:pStyle w:val="Corpsdetexte"/>
        <w:kinsoku w:val="0"/>
        <w:overflowPunct w:val="0"/>
        <w:spacing w:before="187"/>
        <w:ind w:left="139" w:right="345"/>
      </w:pPr>
    </w:p>
    <w:p w14:paraId="477F0958" w14:textId="77777777" w:rsidR="00B7347A" w:rsidRPr="00C73ACF" w:rsidRDefault="00B7347A">
      <w:pPr>
        <w:pStyle w:val="Corpsdetexte"/>
        <w:kinsoku w:val="0"/>
        <w:overflowPunct w:val="0"/>
        <w:spacing w:before="187"/>
        <w:ind w:left="139" w:right="345"/>
      </w:pPr>
    </w:p>
    <w:p w14:paraId="6F9643A4" w14:textId="77777777" w:rsidR="00B7347A" w:rsidRPr="00C73ACF" w:rsidRDefault="00B7347A">
      <w:pPr>
        <w:pStyle w:val="Corpsdetexte"/>
        <w:kinsoku w:val="0"/>
        <w:overflowPunct w:val="0"/>
        <w:spacing w:before="187"/>
        <w:ind w:left="139" w:right="345"/>
      </w:pPr>
    </w:p>
    <w:p w14:paraId="72ADE023" w14:textId="77777777" w:rsidR="00B7347A" w:rsidRPr="00C73ACF" w:rsidRDefault="00B7347A">
      <w:pPr>
        <w:pStyle w:val="Corpsdetexte"/>
        <w:kinsoku w:val="0"/>
        <w:overflowPunct w:val="0"/>
        <w:spacing w:before="187"/>
        <w:ind w:left="139" w:right="345"/>
      </w:pPr>
    </w:p>
    <w:p w14:paraId="137C9EC5" w14:textId="77777777" w:rsidR="00B7347A" w:rsidRPr="00C73ACF" w:rsidRDefault="00B7347A">
      <w:pPr>
        <w:pStyle w:val="Corpsdetexte"/>
        <w:kinsoku w:val="0"/>
        <w:overflowPunct w:val="0"/>
        <w:spacing w:before="187"/>
        <w:ind w:left="139" w:right="345"/>
      </w:pPr>
    </w:p>
    <w:p w14:paraId="2EE3AF61" w14:textId="77777777" w:rsidR="00B7347A" w:rsidRPr="00C73ACF" w:rsidRDefault="00B7347A">
      <w:pPr>
        <w:pStyle w:val="Corpsdetexte"/>
        <w:kinsoku w:val="0"/>
        <w:overflowPunct w:val="0"/>
        <w:spacing w:before="187"/>
        <w:ind w:left="139" w:right="345"/>
      </w:pPr>
    </w:p>
    <w:p w14:paraId="6FCBDE79" w14:textId="77777777" w:rsidR="00B7347A" w:rsidRPr="00C73ACF" w:rsidRDefault="00B7347A">
      <w:pPr>
        <w:pStyle w:val="Corpsdetexte"/>
        <w:kinsoku w:val="0"/>
        <w:overflowPunct w:val="0"/>
        <w:spacing w:before="187"/>
        <w:ind w:left="139" w:right="345"/>
      </w:pPr>
    </w:p>
    <w:p w14:paraId="7B22B7AC" w14:textId="77777777" w:rsidR="00B7347A" w:rsidRPr="00C73ACF" w:rsidRDefault="00B7347A">
      <w:pPr>
        <w:pStyle w:val="Corpsdetexte"/>
        <w:kinsoku w:val="0"/>
        <w:overflowPunct w:val="0"/>
        <w:spacing w:before="187"/>
        <w:ind w:left="139" w:right="345"/>
      </w:pPr>
    </w:p>
    <w:p w14:paraId="7DED3B17" w14:textId="77777777" w:rsidR="00B7347A" w:rsidRPr="00C73ACF" w:rsidRDefault="00B7347A">
      <w:pPr>
        <w:pStyle w:val="Corpsdetexte"/>
        <w:kinsoku w:val="0"/>
        <w:overflowPunct w:val="0"/>
        <w:spacing w:before="187"/>
        <w:ind w:left="139" w:right="345"/>
      </w:pPr>
    </w:p>
    <w:p w14:paraId="1100DA11" w14:textId="77777777" w:rsidR="00B7347A" w:rsidRPr="00C73ACF" w:rsidRDefault="00B7347A">
      <w:pPr>
        <w:pStyle w:val="Corpsdetexte"/>
        <w:kinsoku w:val="0"/>
        <w:overflowPunct w:val="0"/>
        <w:spacing w:before="187"/>
        <w:ind w:left="139" w:right="345"/>
      </w:pPr>
    </w:p>
    <w:p w14:paraId="68BA89A0" w14:textId="77777777" w:rsidR="00B7347A" w:rsidRPr="00C73ACF" w:rsidRDefault="00B7347A">
      <w:pPr>
        <w:pStyle w:val="Corpsdetexte"/>
        <w:kinsoku w:val="0"/>
        <w:overflowPunct w:val="0"/>
        <w:spacing w:before="187"/>
        <w:ind w:left="139" w:right="345"/>
      </w:pPr>
    </w:p>
    <w:p w14:paraId="573EBBF4" w14:textId="77777777" w:rsidR="00B7347A" w:rsidRPr="00C73ACF" w:rsidRDefault="00B7347A">
      <w:pPr>
        <w:pStyle w:val="Corpsdetexte"/>
        <w:kinsoku w:val="0"/>
        <w:overflowPunct w:val="0"/>
        <w:spacing w:before="187"/>
        <w:ind w:left="139" w:right="345"/>
      </w:pPr>
    </w:p>
    <w:p w14:paraId="1CBD7102" w14:textId="77777777" w:rsidR="00B7347A" w:rsidRPr="00C73ACF" w:rsidRDefault="00B7347A">
      <w:pPr>
        <w:pStyle w:val="Corpsdetexte"/>
        <w:kinsoku w:val="0"/>
        <w:overflowPunct w:val="0"/>
        <w:spacing w:before="187"/>
        <w:ind w:left="139" w:right="345"/>
      </w:pPr>
    </w:p>
    <w:p w14:paraId="2AA52CC0" w14:textId="77777777" w:rsidR="00B7347A" w:rsidRPr="00C73ACF" w:rsidRDefault="00B7347A">
      <w:pPr>
        <w:pStyle w:val="Corpsdetexte"/>
        <w:kinsoku w:val="0"/>
        <w:overflowPunct w:val="0"/>
        <w:spacing w:before="187"/>
        <w:ind w:left="139" w:right="345"/>
      </w:pPr>
    </w:p>
    <w:p w14:paraId="1DB27F1E" w14:textId="77777777" w:rsidR="00B7347A" w:rsidRPr="00C73ACF" w:rsidRDefault="00B7347A" w:rsidP="00B7347A">
      <w:pPr>
        <w:pStyle w:val="Corpsdetexte"/>
        <w:kinsoku w:val="0"/>
        <w:overflowPunct w:val="0"/>
        <w:spacing w:before="187"/>
        <w:ind w:right="345"/>
      </w:pPr>
    </w:p>
    <w:p w14:paraId="63C372AB" w14:textId="66AD540B" w:rsidR="00B7347A" w:rsidRPr="00A55F63" w:rsidRDefault="00B7347A" w:rsidP="00B7347A">
      <w:pPr>
        <w:pStyle w:val="Corpsdetexte"/>
        <w:kinsoku w:val="0"/>
        <w:overflowPunct w:val="0"/>
        <w:spacing w:before="93"/>
        <w:ind w:left="139"/>
        <w:rPr>
          <w:b/>
          <w:bCs/>
          <w:sz w:val="20"/>
          <w:szCs w:val="20"/>
          <w:lang w:val="en-US"/>
        </w:rPr>
      </w:pPr>
      <w:r>
        <w:rPr>
          <w:b/>
          <w:bCs/>
          <w:sz w:val="20"/>
          <w:szCs w:val="20"/>
          <w:lang w:val="en-US"/>
        </w:rPr>
        <w:t>Gantt chart</w:t>
      </w:r>
      <w:r w:rsidR="00DF54BE">
        <w:rPr>
          <w:b/>
          <w:bCs/>
          <w:sz w:val="20"/>
          <w:szCs w:val="20"/>
          <w:lang w:val="en-US"/>
        </w:rPr>
        <w:t xml:space="preserve"> (mandatory)</w:t>
      </w:r>
    </w:p>
    <w:p w14:paraId="5C1302FB" w14:textId="51A505E7" w:rsidR="00B7347A" w:rsidRDefault="00C07BE5" w:rsidP="00B7347A">
      <w:pPr>
        <w:pStyle w:val="Corpsdetexte"/>
        <w:kinsoku w:val="0"/>
        <w:overflowPunct w:val="0"/>
        <w:spacing w:before="187"/>
        <w:ind w:left="139" w:right="345"/>
        <w:rPr>
          <w:lang w:val="en-US"/>
        </w:rPr>
      </w:pPr>
      <w:r w:rsidRPr="00C07BE5">
        <w:rPr>
          <w:lang w:val="en-US"/>
        </w:rPr>
        <w:t>Define milestones for your W</w:t>
      </w:r>
      <w:r>
        <w:rPr>
          <w:lang w:val="en-US"/>
        </w:rPr>
        <w:t xml:space="preserve">ork </w:t>
      </w:r>
      <w:r w:rsidRPr="00C07BE5">
        <w:rPr>
          <w:lang w:val="en-US"/>
        </w:rPr>
        <w:t>P</w:t>
      </w:r>
      <w:r>
        <w:rPr>
          <w:lang w:val="en-US"/>
        </w:rPr>
        <w:t>ackage</w:t>
      </w:r>
      <w:r w:rsidRPr="00C07BE5">
        <w:rPr>
          <w:lang w:val="en-US"/>
        </w:rPr>
        <w:t xml:space="preserve">s </w:t>
      </w:r>
      <w:r>
        <w:rPr>
          <w:lang w:val="en-US"/>
        </w:rPr>
        <w:t>f</w:t>
      </w:r>
      <w:r w:rsidR="00B7347A">
        <w:rPr>
          <w:lang w:val="en-US"/>
        </w:rPr>
        <w:t>or the 5</w:t>
      </w:r>
      <w:r>
        <w:rPr>
          <w:lang w:val="en-US"/>
        </w:rPr>
        <w:t>-</w:t>
      </w:r>
      <w:r w:rsidR="00B7347A">
        <w:rPr>
          <w:lang w:val="en-US"/>
        </w:rPr>
        <w:t>year</w:t>
      </w:r>
      <w:r>
        <w:rPr>
          <w:lang w:val="en-US"/>
        </w:rPr>
        <w:t xml:space="preserve"> period</w:t>
      </w:r>
      <w:r w:rsidR="00DF54BE">
        <w:rPr>
          <w:lang w:val="en-US"/>
        </w:rPr>
        <w:t xml:space="preserve"> </w:t>
      </w:r>
      <w:r w:rsidR="00DF54BE" w:rsidRPr="00DF54BE">
        <w:rPr>
          <w:lang w:val="en-US"/>
        </w:rPr>
        <w:t>while ensuring the alignment of objectives wi</w:t>
      </w:r>
      <w:r w:rsidR="00DF54BE">
        <w:rPr>
          <w:lang w:val="en-US"/>
        </w:rPr>
        <w:t>th human and financial resources.</w:t>
      </w:r>
    </w:p>
    <w:p w14:paraId="42E03EF2" w14:textId="77777777" w:rsidR="00DF54BE" w:rsidRPr="00A55F63" w:rsidRDefault="00DF54BE" w:rsidP="00B7347A">
      <w:pPr>
        <w:pStyle w:val="Corpsdetexte"/>
        <w:kinsoku w:val="0"/>
        <w:overflowPunct w:val="0"/>
        <w:spacing w:before="187"/>
        <w:ind w:left="139" w:right="345"/>
        <w:rPr>
          <w:lang w:val="en-US"/>
        </w:rPr>
        <w:sectPr w:rsidR="00DF54BE" w:rsidRPr="00A55F63">
          <w:headerReference w:type="default" r:id="rId14"/>
          <w:footerReference w:type="default" r:id="rId15"/>
          <w:pgSz w:w="11910" w:h="16850"/>
          <w:pgMar w:top="1160" w:right="620" w:bottom="1120" w:left="540" w:header="664" w:footer="920" w:gutter="0"/>
          <w:pgNumType w:start="3"/>
          <w:cols w:space="720"/>
          <w:noEndnote/>
        </w:sectPr>
      </w:pPr>
    </w:p>
    <w:p w14:paraId="6066307F" w14:textId="77777777" w:rsidR="00A94908" w:rsidRPr="00072F0A" w:rsidRDefault="00A94908" w:rsidP="00C07BE5">
      <w:pPr>
        <w:pStyle w:val="Corpsdetexte"/>
        <w:tabs>
          <w:tab w:val="left" w:pos="1312"/>
          <w:tab w:val="left" w:pos="10631"/>
        </w:tabs>
        <w:kinsoku w:val="0"/>
        <w:overflowPunct w:val="0"/>
        <w:spacing w:before="131"/>
        <w:rPr>
          <w:b/>
          <w:bCs/>
          <w:sz w:val="24"/>
          <w:szCs w:val="24"/>
          <w:lang w:val="en-US"/>
        </w:rPr>
      </w:pPr>
    </w:p>
    <w:sectPr w:rsidR="00A94908" w:rsidRPr="00072F0A">
      <w:headerReference w:type="default" r:id="rId16"/>
      <w:footerReference w:type="default" r:id="rId17"/>
      <w:pgSz w:w="11910" w:h="16850"/>
      <w:pgMar w:top="880" w:right="620" w:bottom="1120" w:left="540" w:header="664" w:footer="9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1EC956" w14:textId="77777777" w:rsidR="00D07CA3" w:rsidRDefault="00D07CA3">
      <w:r>
        <w:separator/>
      </w:r>
    </w:p>
  </w:endnote>
  <w:endnote w:type="continuationSeparator" w:id="0">
    <w:p w14:paraId="64DD7EC0" w14:textId="77777777" w:rsidR="00D07CA3" w:rsidRDefault="00D07C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F8F94F" w14:textId="77777777" w:rsidR="00A94908" w:rsidRDefault="001473C2">
    <w:pPr>
      <w:pStyle w:val="Corpsdetexte"/>
      <w:kinsoku w:val="0"/>
      <w:overflowPunct w:val="0"/>
      <w:spacing w:line="14" w:lineRule="auto"/>
      <w:rPr>
        <w:rFonts w:ascii="Times New Roman" w:hAnsi="Times New Roman" w:cs="Times New Roman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4384" behindDoc="1" locked="0" layoutInCell="0" allowOverlap="1" wp14:anchorId="74CF6A49" wp14:editId="542D76B1">
              <wp:simplePos x="0" y="0"/>
              <wp:positionH relativeFrom="page">
                <wp:posOffset>418465</wp:posOffset>
              </wp:positionH>
              <wp:positionV relativeFrom="page">
                <wp:posOffset>9970135</wp:posOffset>
              </wp:positionV>
              <wp:extent cx="861060" cy="139700"/>
              <wp:effectExtent l="0" t="0" r="0" b="0"/>
              <wp:wrapNone/>
              <wp:docPr id="22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6106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7C043E4" w14:textId="742E5807" w:rsidR="00A94908" w:rsidRDefault="00B7347A">
                          <w:pPr>
                            <w:pStyle w:val="Corpsdetexte"/>
                            <w:kinsoku w:val="0"/>
                            <w:overflowPunct w:val="0"/>
                            <w:spacing w:before="15"/>
                            <w:ind w:left="20"/>
                            <w:rPr>
                              <w:b/>
                              <w:bCs/>
                            </w:rPr>
                          </w:pPr>
                          <w:r>
                            <w:rPr>
                              <w:b/>
                              <w:bCs/>
                            </w:rPr>
                            <w:t>Atip</w:t>
                          </w:r>
                          <w:r w:rsidR="001473C2">
                            <w:rPr>
                              <w:b/>
                              <w:bCs/>
                            </w:rPr>
                            <w:t>-Avenir</w:t>
                          </w:r>
                          <w:r w:rsidR="001473C2">
                            <w:rPr>
                              <w:b/>
                              <w:bCs/>
                              <w:spacing w:val="-4"/>
                            </w:rPr>
                            <w:t xml:space="preserve"> </w:t>
                          </w:r>
                          <w:r w:rsidR="006C0ABC">
                            <w:rPr>
                              <w:b/>
                              <w:bCs/>
                            </w:rPr>
                            <w:t>202</w:t>
                          </w:r>
                          <w:r w:rsidR="00844A5A">
                            <w:rPr>
                              <w:b/>
                              <w:bCs/>
                            </w:rPr>
                            <w:t>6</w:t>
                          </w:r>
                        </w:p>
                        <w:p w14:paraId="185C13B2" w14:textId="77777777" w:rsidR="00844A5A" w:rsidRDefault="00844A5A">
                          <w:pPr>
                            <w:pStyle w:val="Corpsdetexte"/>
                            <w:kinsoku w:val="0"/>
                            <w:overflowPunct w:val="0"/>
                            <w:spacing w:before="15"/>
                            <w:ind w:left="20"/>
                            <w:rPr>
                              <w:b/>
                              <w:bCs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74CF6A49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9" type="#_x0000_t202" style="position:absolute;margin-left:32.95pt;margin-top:785.05pt;width:67.8pt;height:11pt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" o:allowincell="f" filled="f" stroked="f">
              <v:textbox inset="0,0,0,0">
                <w:txbxContent>
                  <w:p w14:paraId="77C043E4" w14:textId="742E5807" w:rsidR="00A94908" w:rsidRDefault="00B7347A">
                    <w:pPr>
                      <w:pStyle w:val="Corpsdetexte"/>
                      <w:kinsoku w:val="0"/>
                      <w:overflowPunct w:val="0"/>
                      <w:spacing w:before="15"/>
                      <w:ind w:left="20"/>
                      <w:rPr>
                        <w:b/>
                        <w:bCs/>
                      </w:rPr>
                    </w:pPr>
                    <w:proofErr w:type="spellStart"/>
                    <w:r>
                      <w:rPr>
                        <w:b/>
                        <w:bCs/>
                      </w:rPr>
                      <w:t>Atip</w:t>
                    </w:r>
                    <w:proofErr w:type="spellEnd"/>
                    <w:r w:rsidR="001473C2">
                      <w:rPr>
                        <w:b/>
                        <w:bCs/>
                      </w:rPr>
                      <w:t>-Avenir</w:t>
                    </w:r>
                    <w:r w:rsidR="001473C2">
                      <w:rPr>
                        <w:b/>
                        <w:bCs/>
                        <w:spacing w:val="-4"/>
                      </w:rPr>
                      <w:t xml:space="preserve"> </w:t>
                    </w:r>
                    <w:r w:rsidR="006C0ABC">
                      <w:rPr>
                        <w:b/>
                        <w:bCs/>
                      </w:rPr>
                      <w:t>202</w:t>
                    </w:r>
                    <w:r w:rsidR="00844A5A">
                      <w:rPr>
                        <w:b/>
                        <w:bCs/>
                      </w:rPr>
                      <w:t>6</w:t>
                    </w:r>
                  </w:p>
                  <w:p w14:paraId="185C13B2" w14:textId="77777777" w:rsidR="00844A5A" w:rsidRDefault="00844A5A">
                    <w:pPr>
                      <w:pStyle w:val="Corpsdetexte"/>
                      <w:kinsoku w:val="0"/>
                      <w:overflowPunct w:val="0"/>
                      <w:spacing w:before="15"/>
                      <w:ind w:left="20"/>
                      <w:rPr>
                        <w:b/>
                        <w:bCs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5408" behindDoc="1" locked="0" layoutInCell="0" allowOverlap="1" wp14:anchorId="6F2F4E06" wp14:editId="04D12156">
              <wp:simplePos x="0" y="0"/>
              <wp:positionH relativeFrom="page">
                <wp:posOffset>447675</wp:posOffset>
              </wp:positionH>
              <wp:positionV relativeFrom="page">
                <wp:posOffset>10203180</wp:posOffset>
              </wp:positionV>
              <wp:extent cx="737870" cy="139700"/>
              <wp:effectExtent l="0" t="0" r="0" b="0"/>
              <wp:wrapNone/>
              <wp:docPr id="2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3787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0AAB6E4" w14:textId="77777777" w:rsidR="00A94908" w:rsidRDefault="001473C2">
                          <w:pPr>
                            <w:pStyle w:val="Corpsdetexte"/>
                            <w:kinsoku w:val="0"/>
                            <w:overflowPunct w:val="0"/>
                            <w:spacing w:before="15"/>
                            <w:ind w:left="20"/>
                            <w:rPr>
                              <w:b/>
                              <w:bCs/>
                            </w:rPr>
                          </w:pPr>
                          <w:r>
                            <w:rPr>
                              <w:b/>
                              <w:bCs/>
                            </w:rPr>
                            <w:t>–</w:t>
                          </w:r>
                          <w:r>
                            <w:rPr>
                              <w:b/>
                              <w:bCs/>
                              <w:spacing w:val="-3"/>
                            </w:rPr>
                            <w:t xml:space="preserve"> </w:t>
                          </w:r>
                          <w:r>
                            <w:rPr>
                              <w:b/>
                              <w:bCs/>
                            </w:rPr>
                            <w:t>Scientific</w:t>
                          </w:r>
                          <w:r>
                            <w:rPr>
                              <w:b/>
                              <w:bCs/>
                              <w:spacing w:val="-2"/>
                            </w:rPr>
                            <w:t xml:space="preserve"> </w:t>
                          </w:r>
                          <w:r>
                            <w:rPr>
                              <w:b/>
                              <w:bCs/>
                            </w:rPr>
                            <w:t>file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 id="Text Box 6" o:spid="_x0000_s1030" type="#_x0000_t202" style="position:absolute;margin-left:35.25pt;margin-top:803.4pt;width:58.1pt;height:11pt;z-index:-251651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" o:allowincell="f" filled="f" stroked="f">
              <v:textbox inset="0,0,0,0">
                <w:txbxContent>
                  <w:p w:rsidR="00A94908" w:rsidRDefault="001473C2">
                    <w:pPr>
                      <w:pStyle w:val="Corpsdetexte"/>
                      <w:kinsoku w:val="0"/>
                      <w:overflowPunct w:val="0"/>
                      <w:spacing w:before="15"/>
                      <w:ind w:left="20"/>
                      <w:rPr>
                        <w:b/>
                        <w:bCs/>
                      </w:rPr>
                    </w:pPr>
                    <w:r>
                      <w:rPr>
                        <w:b/>
                        <w:bCs/>
                      </w:rPr>
                      <w:t>–</w:t>
                    </w:r>
                    <w:r>
                      <w:rPr>
                        <w:b/>
                        <w:bCs/>
                        <w:spacing w:val="-3"/>
                      </w:rPr>
                      <w:t xml:space="preserve"> </w:t>
                    </w:r>
                    <w:r>
                      <w:rPr>
                        <w:b/>
                        <w:bCs/>
                      </w:rPr>
                      <w:t>Scientific</w:t>
                    </w:r>
                    <w:r>
                      <w:rPr>
                        <w:b/>
                        <w:bCs/>
                        <w:spacing w:val="-2"/>
                      </w:rPr>
                      <w:t xml:space="preserve"> </w:t>
                    </w:r>
                    <w:r>
                      <w:rPr>
                        <w:b/>
                        <w:bCs/>
                      </w:rPr>
                      <w:t>file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6432" behindDoc="1" locked="0" layoutInCell="0" allowOverlap="1" wp14:anchorId="65F89C1C" wp14:editId="0D89BD09">
              <wp:simplePos x="0" y="0"/>
              <wp:positionH relativeFrom="page">
                <wp:posOffset>6263005</wp:posOffset>
              </wp:positionH>
              <wp:positionV relativeFrom="page">
                <wp:posOffset>10203180</wp:posOffset>
              </wp:positionV>
              <wp:extent cx="207645" cy="139700"/>
              <wp:effectExtent l="0" t="0" r="0" b="0"/>
              <wp:wrapNone/>
              <wp:docPr id="20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7645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2643BF7" w14:textId="50F1DBAF" w:rsidR="00A94908" w:rsidRDefault="001473C2">
                          <w:pPr>
                            <w:pStyle w:val="Corpsdetexte"/>
                            <w:kinsoku w:val="0"/>
                            <w:overflowPunct w:val="0"/>
                            <w:spacing w:before="15"/>
                            <w:ind w:left="20"/>
                          </w:pPr>
                          <w:r>
                            <w:t xml:space="preserve">- </w:t>
                          </w: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F8684F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-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5F89C1C" id="_x0000_t202" coordsize="21600,21600" o:spt="202" path="m,l,21600r21600,l21600,xe">
              <v:stroke joinstyle="miter"/>
              <v:path gradientshapeok="t" o:connecttype="rect"/>
            </v:shapetype>
            <v:shape id="Text Box 7" o:spid="_x0000_s1031" type="#_x0000_t202" style="position:absolute;margin-left:493.15pt;margin-top:803.4pt;width:16.35pt;height:11pt;z-index:-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" o:allowincell="f" filled="f" stroked="f">
              <v:textbox inset="0,0,0,0">
                <w:txbxContent>
                  <w:p w14:paraId="42643BF7" w14:textId="50F1DBAF" w:rsidR="00A94908" w:rsidRDefault="001473C2">
                    <w:pPr>
                      <w:pStyle w:val="Corpsdetexte"/>
                      <w:kinsoku w:val="0"/>
                      <w:overflowPunct w:val="0"/>
                      <w:spacing w:before="15"/>
                      <w:ind w:left="20"/>
                    </w:pPr>
                    <w:r>
                      <w:t xml:space="preserve">- </w:t>
                    </w: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F8684F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  <w:r>
                      <w:t xml:space="preserve"> -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245F7A" w14:textId="77777777" w:rsidR="00A94908" w:rsidRDefault="001473C2">
    <w:pPr>
      <w:pStyle w:val="Corpsdetexte"/>
      <w:kinsoku w:val="0"/>
      <w:overflowPunct w:val="0"/>
      <w:spacing w:line="14" w:lineRule="auto"/>
      <w:rPr>
        <w:rFonts w:ascii="Times New Roman" w:hAnsi="Times New Roman" w:cs="Times New Roman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82816" behindDoc="1" locked="0" layoutInCell="0" allowOverlap="1" wp14:anchorId="078679FF" wp14:editId="4D02E87A">
              <wp:simplePos x="0" y="0"/>
              <wp:positionH relativeFrom="page">
                <wp:posOffset>418465</wp:posOffset>
              </wp:positionH>
              <wp:positionV relativeFrom="page">
                <wp:posOffset>9970135</wp:posOffset>
              </wp:positionV>
              <wp:extent cx="861060" cy="139700"/>
              <wp:effectExtent l="0" t="0" r="0" b="0"/>
              <wp:wrapNone/>
              <wp:docPr id="8" name="Text Box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6106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E7BEA26" w14:textId="0C933267" w:rsidR="00A94908" w:rsidRDefault="00B7347A">
                          <w:pPr>
                            <w:pStyle w:val="Corpsdetexte"/>
                            <w:kinsoku w:val="0"/>
                            <w:overflowPunct w:val="0"/>
                            <w:spacing w:before="15"/>
                            <w:ind w:left="20"/>
                            <w:rPr>
                              <w:b/>
                              <w:bCs/>
                            </w:rPr>
                          </w:pPr>
                          <w:r>
                            <w:rPr>
                              <w:b/>
                              <w:bCs/>
                            </w:rPr>
                            <w:t>Atip</w:t>
                          </w:r>
                          <w:r w:rsidR="001473C2">
                            <w:rPr>
                              <w:b/>
                              <w:bCs/>
                            </w:rPr>
                            <w:t>-Avenir</w:t>
                          </w:r>
                          <w:r w:rsidR="001473C2">
                            <w:rPr>
                              <w:b/>
                              <w:bCs/>
                              <w:spacing w:val="-4"/>
                            </w:rPr>
                            <w:t xml:space="preserve"> </w:t>
                          </w:r>
                          <w:r>
                            <w:rPr>
                              <w:b/>
                              <w:bCs/>
                            </w:rPr>
                            <w:t>202</w:t>
                          </w:r>
                          <w:r w:rsidR="00072F0A">
                            <w:rPr>
                              <w:b/>
                              <w:bCs/>
                            </w:rPr>
                            <w:t>6</w:t>
                          </w:r>
                        </w:p>
                        <w:p w14:paraId="796E9031" w14:textId="77777777" w:rsidR="00072F0A" w:rsidRDefault="00072F0A">
                          <w:pPr>
                            <w:pStyle w:val="Corpsdetexte"/>
                            <w:kinsoku w:val="0"/>
                            <w:overflowPunct w:val="0"/>
                            <w:spacing w:before="15"/>
                            <w:ind w:left="20"/>
                            <w:rPr>
                              <w:b/>
                              <w:bCs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078679FF" id="_x0000_t202" coordsize="21600,21600" o:spt="202" path="m,l,21600r21600,l21600,xe">
              <v:stroke joinstyle="miter"/>
              <v:path gradientshapeok="t" o:connecttype="rect"/>
            </v:shapetype>
            <v:shape id="Text Box 19" o:spid="_x0000_s1035" type="#_x0000_t202" style="position:absolute;margin-left:32.95pt;margin-top:785.05pt;width:67.8pt;height:11pt;z-index:-251633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" o:allowincell="f" filled="f" stroked="f">
              <v:textbox inset="0,0,0,0">
                <w:txbxContent>
                  <w:p w14:paraId="1E7BEA26" w14:textId="0C933267" w:rsidR="00A94908" w:rsidRDefault="00B7347A">
                    <w:pPr>
                      <w:pStyle w:val="Corpsdetexte"/>
                      <w:kinsoku w:val="0"/>
                      <w:overflowPunct w:val="0"/>
                      <w:spacing w:before="15"/>
                      <w:ind w:left="20"/>
                      <w:rPr>
                        <w:b/>
                        <w:bCs/>
                      </w:rPr>
                    </w:pPr>
                    <w:r>
                      <w:rPr>
                        <w:b/>
                        <w:bCs/>
                      </w:rPr>
                      <w:t>Atip</w:t>
                    </w:r>
                    <w:r w:rsidR="001473C2">
                      <w:rPr>
                        <w:b/>
                        <w:bCs/>
                      </w:rPr>
                      <w:t>-Avenir</w:t>
                    </w:r>
                    <w:r w:rsidR="001473C2">
                      <w:rPr>
                        <w:b/>
                        <w:bCs/>
                        <w:spacing w:val="-4"/>
                      </w:rPr>
                      <w:t xml:space="preserve"> </w:t>
                    </w:r>
                    <w:r>
                      <w:rPr>
                        <w:b/>
                        <w:bCs/>
                      </w:rPr>
                      <w:t>202</w:t>
                    </w:r>
                    <w:r w:rsidR="00072F0A">
                      <w:rPr>
                        <w:b/>
                        <w:bCs/>
                      </w:rPr>
                      <w:t>6</w:t>
                    </w:r>
                  </w:p>
                  <w:p w14:paraId="796E9031" w14:textId="77777777" w:rsidR="00072F0A" w:rsidRDefault="00072F0A">
                    <w:pPr>
                      <w:pStyle w:val="Corpsdetexte"/>
                      <w:kinsoku w:val="0"/>
                      <w:overflowPunct w:val="0"/>
                      <w:spacing w:before="15"/>
                      <w:ind w:left="20"/>
                      <w:rPr>
                        <w:b/>
                        <w:bCs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83840" behindDoc="1" locked="0" layoutInCell="0" allowOverlap="1" wp14:anchorId="039D7D0C" wp14:editId="4BD2D7FA">
              <wp:simplePos x="0" y="0"/>
              <wp:positionH relativeFrom="page">
                <wp:posOffset>447675</wp:posOffset>
              </wp:positionH>
              <wp:positionV relativeFrom="page">
                <wp:posOffset>10203180</wp:posOffset>
              </wp:positionV>
              <wp:extent cx="737870" cy="139700"/>
              <wp:effectExtent l="0" t="0" r="0" b="0"/>
              <wp:wrapNone/>
              <wp:docPr id="7" name="Text Box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3787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D4121C9" w14:textId="77777777" w:rsidR="00A94908" w:rsidRDefault="001473C2">
                          <w:pPr>
                            <w:pStyle w:val="Corpsdetexte"/>
                            <w:kinsoku w:val="0"/>
                            <w:overflowPunct w:val="0"/>
                            <w:spacing w:before="15"/>
                            <w:ind w:left="20"/>
                            <w:rPr>
                              <w:b/>
                              <w:bCs/>
                            </w:rPr>
                          </w:pPr>
                          <w:r>
                            <w:rPr>
                              <w:b/>
                              <w:bCs/>
                            </w:rPr>
                            <w:t>–</w:t>
                          </w:r>
                          <w:r>
                            <w:rPr>
                              <w:b/>
                              <w:bCs/>
                              <w:spacing w:val="-3"/>
                            </w:rPr>
                            <w:t xml:space="preserve"> </w:t>
                          </w:r>
                          <w:r>
                            <w:rPr>
                              <w:b/>
                              <w:bCs/>
                            </w:rPr>
                            <w:t>Scientific</w:t>
                          </w:r>
                          <w:r>
                            <w:rPr>
                              <w:b/>
                              <w:bCs/>
                              <w:spacing w:val="-2"/>
                            </w:rPr>
                            <w:t xml:space="preserve"> </w:t>
                          </w:r>
                          <w:r>
                            <w:rPr>
                              <w:b/>
                              <w:bCs/>
                            </w:rPr>
                            <w:t>file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 id="Text Box 20" o:spid="_x0000_s1036" type="#_x0000_t202" style="position:absolute;margin-left:35.25pt;margin-top:803.4pt;width:58.1pt;height:11pt;z-index:-251632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" o:allowincell="f" filled="f" stroked="f">
              <v:textbox inset="0,0,0,0">
                <w:txbxContent>
                  <w:p w:rsidR="00A94908" w:rsidRDefault="001473C2">
                    <w:pPr>
                      <w:pStyle w:val="Corpsdetexte"/>
                      <w:kinsoku w:val="0"/>
                      <w:overflowPunct w:val="0"/>
                      <w:spacing w:before="15"/>
                      <w:ind w:left="20"/>
                      <w:rPr>
                        <w:b/>
                        <w:bCs/>
                      </w:rPr>
                    </w:pPr>
                    <w:r>
                      <w:rPr>
                        <w:b/>
                        <w:bCs/>
                      </w:rPr>
                      <w:t>–</w:t>
                    </w:r>
                    <w:r>
                      <w:rPr>
                        <w:b/>
                        <w:bCs/>
                        <w:spacing w:val="-3"/>
                      </w:rPr>
                      <w:t xml:space="preserve"> </w:t>
                    </w:r>
                    <w:r>
                      <w:rPr>
                        <w:b/>
                        <w:bCs/>
                      </w:rPr>
                      <w:t>Scientific</w:t>
                    </w:r>
                    <w:r>
                      <w:rPr>
                        <w:b/>
                        <w:bCs/>
                        <w:spacing w:val="-2"/>
                      </w:rPr>
                      <w:t xml:space="preserve"> </w:t>
                    </w:r>
                    <w:r>
                      <w:rPr>
                        <w:b/>
                        <w:bCs/>
                      </w:rPr>
                      <w:t>file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84864" behindDoc="1" locked="0" layoutInCell="0" allowOverlap="1" wp14:anchorId="72B46882" wp14:editId="0E1A4980">
              <wp:simplePos x="0" y="0"/>
              <wp:positionH relativeFrom="page">
                <wp:posOffset>6263005</wp:posOffset>
              </wp:positionH>
              <wp:positionV relativeFrom="page">
                <wp:posOffset>10203180</wp:posOffset>
              </wp:positionV>
              <wp:extent cx="207645" cy="139700"/>
              <wp:effectExtent l="0" t="0" r="0" b="0"/>
              <wp:wrapNone/>
              <wp:docPr id="6" name="Text Box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7645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5F1B7EB" w14:textId="78555998" w:rsidR="00A94908" w:rsidRDefault="001473C2">
                          <w:pPr>
                            <w:pStyle w:val="Corpsdetexte"/>
                            <w:kinsoku w:val="0"/>
                            <w:overflowPunct w:val="0"/>
                            <w:spacing w:before="15"/>
                            <w:ind w:left="20"/>
                          </w:pPr>
                          <w:r>
                            <w:t xml:space="preserve">- </w:t>
                          </w: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F8684F">
                            <w:rPr>
                              <w:noProof/>
                            </w:rPr>
                            <w:t>5</w:t>
                          </w:r>
                          <w:r>
                            <w:fldChar w:fldCharType="end"/>
                          </w:r>
                          <w:r>
                            <w:t xml:space="preserve"> -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2B46882" id="_x0000_t202" coordsize="21600,21600" o:spt="202" path="m,l,21600r21600,l21600,xe">
              <v:stroke joinstyle="miter"/>
              <v:path gradientshapeok="t" o:connecttype="rect"/>
            </v:shapetype>
            <v:shape id="Text Box 21" o:spid="_x0000_s1037" type="#_x0000_t202" style="position:absolute;margin-left:493.15pt;margin-top:803.4pt;width:16.35pt;height:11pt;z-index:-2516316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" o:allowincell="f" filled="f" stroked="f">
              <v:textbox inset="0,0,0,0">
                <w:txbxContent>
                  <w:p w14:paraId="15F1B7EB" w14:textId="78555998" w:rsidR="00A94908" w:rsidRDefault="001473C2">
                    <w:pPr>
                      <w:pStyle w:val="Corpsdetexte"/>
                      <w:kinsoku w:val="0"/>
                      <w:overflowPunct w:val="0"/>
                      <w:spacing w:before="15"/>
                      <w:ind w:left="20"/>
                    </w:pPr>
                    <w:r>
                      <w:t xml:space="preserve">- </w:t>
                    </w: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F8684F">
                      <w:rPr>
                        <w:noProof/>
                      </w:rPr>
                      <w:t>5</w:t>
                    </w:r>
                    <w:r>
                      <w:fldChar w:fldCharType="end"/>
                    </w:r>
                    <w:r>
                      <w:t xml:space="preserve"> -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C3FF1A" w14:textId="77777777" w:rsidR="00A94908" w:rsidRDefault="00A94908">
    <w:pPr>
      <w:pStyle w:val="Corpsdetexte"/>
      <w:kinsoku w:val="0"/>
      <w:overflowPunct w:val="0"/>
      <w:spacing w:line="14" w:lineRule="auto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21128B" w14:textId="77777777" w:rsidR="00D07CA3" w:rsidRDefault="00D07CA3">
      <w:r>
        <w:separator/>
      </w:r>
    </w:p>
  </w:footnote>
  <w:footnote w:type="continuationSeparator" w:id="0">
    <w:p w14:paraId="4DA48A54" w14:textId="77777777" w:rsidR="00D07CA3" w:rsidRDefault="00D07C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9F4E94" w14:textId="77777777" w:rsidR="00A94908" w:rsidRDefault="001473C2">
    <w:pPr>
      <w:pStyle w:val="Corpsdetexte"/>
      <w:kinsoku w:val="0"/>
      <w:overflowPunct w:val="0"/>
      <w:spacing w:line="14" w:lineRule="auto"/>
      <w:rPr>
        <w:rFonts w:ascii="Times New Roman" w:hAnsi="Times New Roman" w:cs="Times New Roman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0" allowOverlap="1" wp14:anchorId="157BAB4C" wp14:editId="44673BDB">
              <wp:simplePos x="0" y="0"/>
              <wp:positionH relativeFrom="page">
                <wp:posOffset>412750</wp:posOffset>
              </wp:positionH>
              <wp:positionV relativeFrom="page">
                <wp:posOffset>734060</wp:posOffset>
              </wp:positionV>
              <wp:extent cx="6681470" cy="6350"/>
              <wp:effectExtent l="0" t="0" r="0" b="0"/>
              <wp:wrapNone/>
              <wp:docPr id="26" name="Freeform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681470" cy="6350"/>
                      </a:xfrm>
                      <a:custGeom>
                        <a:avLst/>
                        <a:gdLst>
                          <a:gd name="T0" fmla="*/ 10521 w 10522"/>
                          <a:gd name="T1" fmla="*/ 0 h 10"/>
                          <a:gd name="T2" fmla="*/ 0 w 10522"/>
                          <a:gd name="T3" fmla="*/ 0 h 10"/>
                          <a:gd name="T4" fmla="*/ 0 w 10522"/>
                          <a:gd name="T5" fmla="*/ 9 h 10"/>
                          <a:gd name="T6" fmla="*/ 10521 w 10522"/>
                          <a:gd name="T7" fmla="*/ 9 h 10"/>
                          <a:gd name="T8" fmla="*/ 10521 w 10522"/>
                          <a:gd name="T9" fmla="*/ 0 h 10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  <a:cxn ang="0">
                            <a:pos x="T4" y="T5"/>
                          </a:cxn>
                          <a:cxn ang="0">
                            <a:pos x="T6" y="T7"/>
                          </a:cxn>
                          <a:cxn ang="0">
                            <a:pos x="T8" y="T9"/>
                          </a:cxn>
                        </a:cxnLst>
                        <a:rect l="0" t="0" r="r" b="b"/>
                        <a:pathLst>
                          <a:path w="10522" h="10">
                            <a:moveTo>
                              <a:pt x="10521" y="0"/>
                            </a:moveTo>
                            <a:lnTo>
                              <a:pt x="0" y="0"/>
                            </a:lnTo>
                            <a:lnTo>
                              <a:pt x="0" y="9"/>
                            </a:lnTo>
                            <a:lnTo>
                              <a:pt x="10521" y="9"/>
                            </a:lnTo>
                            <a:lnTo>
                              <a:pt x="10521" y="0"/>
                            </a:lnTo>
                            <a:close/>
                          </a:path>
                        </a:pathLst>
                      </a:custGeom>
                      <a:solidFill>
                        <a:srgbClr val="00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 w14:anchorId="42CB9AE6" id="Freeform 1" o:spid="_x0000_s1026" style="position:absolute;margin-left:32.5pt;margin-top:57.8pt;width:526.1pt;height:.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0522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" o:allowincell="f" path="m10521,l,,,9r10521,l10521,xe" fillcolor="black" stroked="f">
              <v:path arrowok="t" o:connecttype="custom" o:connectlocs="6680835,0;0,0;0,5715;6680835,5715;6680835,0" o:connectangles="0,0,0,0,0"/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1" locked="0" layoutInCell="0" allowOverlap="1" wp14:anchorId="477011B5" wp14:editId="31641BBB">
              <wp:simplePos x="0" y="0"/>
              <wp:positionH relativeFrom="page">
                <wp:posOffset>3161665</wp:posOffset>
              </wp:positionH>
              <wp:positionV relativeFrom="page">
                <wp:posOffset>408940</wp:posOffset>
              </wp:positionV>
              <wp:extent cx="709295" cy="167005"/>
              <wp:effectExtent l="0" t="0" r="0" b="0"/>
              <wp:wrapNone/>
              <wp:docPr id="25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09295" cy="1670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82DDD2C" w14:textId="77777777" w:rsidR="00A94908" w:rsidRDefault="001473C2">
                          <w:pPr>
                            <w:pStyle w:val="Corpsdetexte"/>
                            <w:kinsoku w:val="0"/>
                            <w:overflowPunct w:val="0"/>
                            <w:spacing w:before="12"/>
                            <w:ind w:left="20"/>
                            <w:rPr>
                              <w:b/>
                              <w:bCs/>
                              <w:i/>
                              <w:iCs/>
                              <w:sz w:val="20"/>
                              <w:szCs w:val="20"/>
                            </w:rPr>
                          </w:pPr>
                          <w:r>
                            <w:rPr>
                              <w:b/>
                              <w:bCs/>
                              <w:i/>
                              <w:iCs/>
                              <w:sz w:val="20"/>
                              <w:szCs w:val="20"/>
                            </w:rPr>
                            <w:t>Last</w:t>
                          </w:r>
                          <w:r>
                            <w:rPr>
                              <w:b/>
                              <w:bCs/>
                              <w:i/>
                              <w:iCs/>
                              <w:spacing w:val="-5"/>
                              <w:sz w:val="20"/>
                              <w:szCs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bCs/>
                              <w:i/>
                              <w:iCs/>
                              <w:sz w:val="20"/>
                              <w:szCs w:val="20"/>
                            </w:rPr>
                            <w:t>Name: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248.95pt;margin-top:32.2pt;width:55.85pt;height:13.15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" o:allowincell="f" filled="f" stroked="f">
              <v:textbox inset="0,0,0,0">
                <w:txbxContent>
                  <w:p w:rsidR="00A94908" w:rsidRDefault="001473C2">
                    <w:pPr>
                      <w:pStyle w:val="Corpsdetexte"/>
                      <w:kinsoku w:val="0"/>
                      <w:overflowPunct w:val="0"/>
                      <w:spacing w:before="12"/>
                      <w:ind w:left="20"/>
                      <w:rPr>
                        <w:b/>
                        <w:bCs/>
                        <w:i/>
                        <w:iCs/>
                        <w:sz w:val="20"/>
                        <w:szCs w:val="20"/>
                      </w:rPr>
                    </w:pPr>
                    <w:r>
                      <w:rPr>
                        <w:b/>
                        <w:bCs/>
                        <w:i/>
                        <w:iCs/>
                        <w:sz w:val="20"/>
                        <w:szCs w:val="20"/>
                      </w:rPr>
                      <w:t>Last</w:t>
                    </w:r>
                    <w:r>
                      <w:rPr>
                        <w:b/>
                        <w:bCs/>
                        <w:i/>
                        <w:iCs/>
                        <w:spacing w:val="-5"/>
                        <w:sz w:val="20"/>
                        <w:szCs w:val="20"/>
                      </w:rPr>
                      <w:t xml:space="preserve"> </w:t>
                    </w:r>
                    <w:r>
                      <w:rPr>
                        <w:b/>
                        <w:bCs/>
                        <w:i/>
                        <w:iCs/>
                        <w:sz w:val="20"/>
                        <w:szCs w:val="20"/>
                      </w:rPr>
                      <w:t>Name: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1" locked="0" layoutInCell="0" allowOverlap="1" wp14:anchorId="688899A4" wp14:editId="5B7B1812">
              <wp:simplePos x="0" y="0"/>
              <wp:positionH relativeFrom="page">
                <wp:posOffset>4914265</wp:posOffset>
              </wp:positionH>
              <wp:positionV relativeFrom="page">
                <wp:posOffset>408940</wp:posOffset>
              </wp:positionV>
              <wp:extent cx="707390" cy="167005"/>
              <wp:effectExtent l="0" t="0" r="0" b="0"/>
              <wp:wrapNone/>
              <wp:docPr id="24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07390" cy="1670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0505543" w14:textId="77777777" w:rsidR="00A94908" w:rsidRDefault="001473C2">
                          <w:pPr>
                            <w:pStyle w:val="Corpsdetexte"/>
                            <w:kinsoku w:val="0"/>
                            <w:overflowPunct w:val="0"/>
                            <w:spacing w:before="12"/>
                            <w:ind w:left="20"/>
                            <w:rPr>
                              <w:b/>
                              <w:bCs/>
                              <w:i/>
                              <w:iCs/>
                              <w:sz w:val="20"/>
                              <w:szCs w:val="20"/>
                            </w:rPr>
                          </w:pPr>
                          <w:r>
                            <w:rPr>
                              <w:b/>
                              <w:bCs/>
                              <w:i/>
                              <w:iCs/>
                              <w:sz w:val="20"/>
                              <w:szCs w:val="20"/>
                            </w:rPr>
                            <w:t>First</w:t>
                          </w:r>
                          <w:r>
                            <w:rPr>
                              <w:b/>
                              <w:bCs/>
                              <w:i/>
                              <w:iCs/>
                              <w:spacing w:val="-7"/>
                              <w:sz w:val="20"/>
                              <w:szCs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bCs/>
                              <w:i/>
                              <w:iCs/>
                              <w:sz w:val="20"/>
                              <w:szCs w:val="20"/>
                            </w:rPr>
                            <w:t>name: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 id="Text Box 3" o:spid="_x0000_s1027" type="#_x0000_t202" style="position:absolute;margin-left:386.95pt;margin-top:32.2pt;width:55.7pt;height:13.15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" o:allowincell="f" filled="f" stroked="f">
              <v:textbox inset="0,0,0,0">
                <w:txbxContent>
                  <w:p w:rsidR="00A94908" w:rsidRDefault="001473C2">
                    <w:pPr>
                      <w:pStyle w:val="Corpsdetexte"/>
                      <w:kinsoku w:val="0"/>
                      <w:overflowPunct w:val="0"/>
                      <w:spacing w:before="12"/>
                      <w:ind w:left="20"/>
                      <w:rPr>
                        <w:b/>
                        <w:bCs/>
                        <w:i/>
                        <w:iCs/>
                        <w:sz w:val="20"/>
                        <w:szCs w:val="20"/>
                      </w:rPr>
                    </w:pPr>
                    <w:r>
                      <w:rPr>
                        <w:b/>
                        <w:bCs/>
                        <w:i/>
                        <w:iCs/>
                        <w:sz w:val="20"/>
                        <w:szCs w:val="20"/>
                      </w:rPr>
                      <w:t>First</w:t>
                    </w:r>
                    <w:r>
                      <w:rPr>
                        <w:b/>
                        <w:bCs/>
                        <w:i/>
                        <w:iCs/>
                        <w:spacing w:val="-7"/>
                        <w:sz w:val="20"/>
                        <w:szCs w:val="20"/>
                      </w:rPr>
                      <w:t xml:space="preserve"> </w:t>
                    </w:r>
                    <w:r>
                      <w:rPr>
                        <w:b/>
                        <w:bCs/>
                        <w:i/>
                        <w:iCs/>
                        <w:sz w:val="20"/>
                        <w:szCs w:val="20"/>
                      </w:rPr>
                      <w:t>name: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1" locked="0" layoutInCell="0" allowOverlap="1" wp14:anchorId="1C574F2C" wp14:editId="5C84FC49">
              <wp:simplePos x="0" y="0"/>
              <wp:positionH relativeFrom="page">
                <wp:posOffset>1163955</wp:posOffset>
              </wp:positionH>
              <wp:positionV relativeFrom="page">
                <wp:posOffset>434340</wp:posOffset>
              </wp:positionV>
              <wp:extent cx="863600" cy="196215"/>
              <wp:effectExtent l="0" t="0" r="0" b="0"/>
              <wp:wrapNone/>
              <wp:docPr id="23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63600" cy="1962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1DC5E34" w14:textId="77777777" w:rsidR="00A94908" w:rsidRDefault="001473C2">
                          <w:pPr>
                            <w:pStyle w:val="Corpsdetexte"/>
                            <w:kinsoku w:val="0"/>
                            <w:overflowPunct w:val="0"/>
                            <w:spacing w:before="12"/>
                            <w:ind w:left="20"/>
                            <w:rPr>
                              <w:b/>
                              <w:bCs/>
                              <w:sz w:val="24"/>
                              <w:szCs w:val="24"/>
                            </w:rPr>
                          </w:pPr>
                          <w:r>
                            <w:rPr>
                              <w:b/>
                              <w:bCs/>
                              <w:sz w:val="24"/>
                              <w:szCs w:val="24"/>
                            </w:rPr>
                            <w:t>ABSTRACT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 id="Text Box 4" o:spid="_x0000_s1028" type="#_x0000_t202" style="position:absolute;margin-left:91.65pt;margin-top:34.2pt;width:68pt;height:15.45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" o:allowincell="f" filled="f" stroked="f">
              <v:textbox inset="0,0,0,0">
                <w:txbxContent>
                  <w:p w:rsidR="00A94908" w:rsidRDefault="001473C2">
                    <w:pPr>
                      <w:pStyle w:val="Corpsdetexte"/>
                      <w:kinsoku w:val="0"/>
                      <w:overflowPunct w:val="0"/>
                      <w:spacing w:before="12"/>
                      <w:ind w:left="20"/>
                      <w:rPr>
                        <w:b/>
                        <w:bCs/>
                        <w:sz w:val="24"/>
                        <w:szCs w:val="24"/>
                      </w:rPr>
                    </w:pPr>
                    <w:r>
                      <w:rPr>
                        <w:b/>
                        <w:bCs/>
                        <w:sz w:val="24"/>
                        <w:szCs w:val="24"/>
                      </w:rPr>
                      <w:t>ABSTRACT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CA3306" w14:textId="77777777" w:rsidR="00A94908" w:rsidRDefault="001473C2">
    <w:pPr>
      <w:pStyle w:val="Corpsdetexte"/>
      <w:kinsoku w:val="0"/>
      <w:overflowPunct w:val="0"/>
      <w:spacing w:line="14" w:lineRule="auto"/>
      <w:rPr>
        <w:rFonts w:ascii="Times New Roman" w:hAnsi="Times New Roman" w:cs="Times New Roman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77696" behindDoc="1" locked="0" layoutInCell="0" allowOverlap="1" wp14:anchorId="7825B418" wp14:editId="597AF4E7">
              <wp:simplePos x="0" y="0"/>
              <wp:positionH relativeFrom="page">
                <wp:posOffset>412750</wp:posOffset>
              </wp:positionH>
              <wp:positionV relativeFrom="page">
                <wp:posOffset>734060</wp:posOffset>
              </wp:positionV>
              <wp:extent cx="6681470" cy="6350"/>
              <wp:effectExtent l="0" t="0" r="0" b="0"/>
              <wp:wrapNone/>
              <wp:docPr id="12" name="Freeform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681470" cy="6350"/>
                      </a:xfrm>
                      <a:custGeom>
                        <a:avLst/>
                        <a:gdLst>
                          <a:gd name="T0" fmla="*/ 10521 w 10522"/>
                          <a:gd name="T1" fmla="*/ 0 h 10"/>
                          <a:gd name="T2" fmla="*/ 0 w 10522"/>
                          <a:gd name="T3" fmla="*/ 0 h 10"/>
                          <a:gd name="T4" fmla="*/ 0 w 10522"/>
                          <a:gd name="T5" fmla="*/ 9 h 10"/>
                          <a:gd name="T6" fmla="*/ 10521 w 10522"/>
                          <a:gd name="T7" fmla="*/ 9 h 10"/>
                          <a:gd name="T8" fmla="*/ 10521 w 10522"/>
                          <a:gd name="T9" fmla="*/ 0 h 10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  <a:cxn ang="0">
                            <a:pos x="T4" y="T5"/>
                          </a:cxn>
                          <a:cxn ang="0">
                            <a:pos x="T6" y="T7"/>
                          </a:cxn>
                          <a:cxn ang="0">
                            <a:pos x="T8" y="T9"/>
                          </a:cxn>
                        </a:cxnLst>
                        <a:rect l="0" t="0" r="r" b="b"/>
                        <a:pathLst>
                          <a:path w="10522" h="10">
                            <a:moveTo>
                              <a:pt x="10521" y="0"/>
                            </a:moveTo>
                            <a:lnTo>
                              <a:pt x="0" y="0"/>
                            </a:lnTo>
                            <a:lnTo>
                              <a:pt x="0" y="9"/>
                            </a:lnTo>
                            <a:lnTo>
                              <a:pt x="10521" y="9"/>
                            </a:lnTo>
                            <a:lnTo>
                              <a:pt x="10521" y="0"/>
                            </a:lnTo>
                            <a:close/>
                          </a:path>
                        </a:pathLst>
                      </a:custGeom>
                      <a:solidFill>
                        <a:srgbClr val="00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 w14:anchorId="1248B902" id="Freeform 15" o:spid="_x0000_s1026" style="position:absolute;margin-left:32.5pt;margin-top:57.8pt;width:526.1pt;height:.5pt;z-index:-251638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0522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" o:allowincell="f" path="m10521,l,,,9r10521,l10521,xe" fillcolor="black" stroked="f">
              <v:path arrowok="t" o:connecttype="custom" o:connectlocs="6680835,0;0,0;0,5715;6680835,5715;6680835,0" o:connectangles="0,0,0,0,0"/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8720" behindDoc="1" locked="0" layoutInCell="0" allowOverlap="1" wp14:anchorId="5D12293E" wp14:editId="1CC51BDF">
              <wp:simplePos x="0" y="0"/>
              <wp:positionH relativeFrom="page">
                <wp:posOffset>3161665</wp:posOffset>
              </wp:positionH>
              <wp:positionV relativeFrom="page">
                <wp:posOffset>408940</wp:posOffset>
              </wp:positionV>
              <wp:extent cx="709295" cy="167005"/>
              <wp:effectExtent l="0" t="0" r="0" b="0"/>
              <wp:wrapNone/>
              <wp:docPr id="11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09295" cy="1670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56C8FF4" w14:textId="77777777" w:rsidR="00A94908" w:rsidRDefault="001473C2">
                          <w:pPr>
                            <w:pStyle w:val="Corpsdetexte"/>
                            <w:kinsoku w:val="0"/>
                            <w:overflowPunct w:val="0"/>
                            <w:spacing w:before="12"/>
                            <w:ind w:left="20"/>
                            <w:rPr>
                              <w:b/>
                              <w:bCs/>
                              <w:i/>
                              <w:iCs/>
                              <w:sz w:val="20"/>
                              <w:szCs w:val="20"/>
                            </w:rPr>
                          </w:pPr>
                          <w:r>
                            <w:rPr>
                              <w:b/>
                              <w:bCs/>
                              <w:i/>
                              <w:iCs/>
                              <w:sz w:val="20"/>
                              <w:szCs w:val="20"/>
                            </w:rPr>
                            <w:t>Last</w:t>
                          </w:r>
                          <w:r>
                            <w:rPr>
                              <w:b/>
                              <w:bCs/>
                              <w:i/>
                              <w:iCs/>
                              <w:spacing w:val="-5"/>
                              <w:sz w:val="20"/>
                              <w:szCs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bCs/>
                              <w:i/>
                              <w:iCs/>
                              <w:sz w:val="20"/>
                              <w:szCs w:val="20"/>
                            </w:rPr>
                            <w:t>Name: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32" type="#_x0000_t202" style="position:absolute;margin-left:248.95pt;margin-top:32.2pt;width:55.85pt;height:13.15pt;z-index:-251637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" o:allowincell="f" filled="f" stroked="f">
              <v:textbox inset="0,0,0,0">
                <w:txbxContent>
                  <w:p w:rsidR="00A94908" w:rsidRDefault="001473C2">
                    <w:pPr>
                      <w:pStyle w:val="Corpsdetexte"/>
                      <w:kinsoku w:val="0"/>
                      <w:overflowPunct w:val="0"/>
                      <w:spacing w:before="12"/>
                      <w:ind w:left="20"/>
                      <w:rPr>
                        <w:b/>
                        <w:bCs/>
                        <w:i/>
                        <w:iCs/>
                        <w:sz w:val="20"/>
                        <w:szCs w:val="20"/>
                      </w:rPr>
                    </w:pPr>
                    <w:r>
                      <w:rPr>
                        <w:b/>
                        <w:bCs/>
                        <w:i/>
                        <w:iCs/>
                        <w:sz w:val="20"/>
                        <w:szCs w:val="20"/>
                      </w:rPr>
                      <w:t>Last</w:t>
                    </w:r>
                    <w:r>
                      <w:rPr>
                        <w:b/>
                        <w:bCs/>
                        <w:i/>
                        <w:iCs/>
                        <w:spacing w:val="-5"/>
                        <w:sz w:val="20"/>
                        <w:szCs w:val="20"/>
                      </w:rPr>
                      <w:t xml:space="preserve"> </w:t>
                    </w:r>
                    <w:r>
                      <w:rPr>
                        <w:b/>
                        <w:bCs/>
                        <w:i/>
                        <w:iCs/>
                        <w:sz w:val="20"/>
                        <w:szCs w:val="20"/>
                      </w:rPr>
                      <w:t>Name: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9744" behindDoc="1" locked="0" layoutInCell="0" allowOverlap="1" wp14:anchorId="50CB0683" wp14:editId="17C5BAE4">
              <wp:simplePos x="0" y="0"/>
              <wp:positionH relativeFrom="page">
                <wp:posOffset>4914265</wp:posOffset>
              </wp:positionH>
              <wp:positionV relativeFrom="page">
                <wp:posOffset>408940</wp:posOffset>
              </wp:positionV>
              <wp:extent cx="707390" cy="167005"/>
              <wp:effectExtent l="0" t="0" r="0" b="0"/>
              <wp:wrapNone/>
              <wp:docPr id="10" name="Text Box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07390" cy="1670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8B4657" w14:textId="77777777" w:rsidR="00A94908" w:rsidRDefault="001473C2">
                          <w:pPr>
                            <w:pStyle w:val="Corpsdetexte"/>
                            <w:kinsoku w:val="0"/>
                            <w:overflowPunct w:val="0"/>
                            <w:spacing w:before="12"/>
                            <w:ind w:left="20"/>
                            <w:rPr>
                              <w:b/>
                              <w:bCs/>
                              <w:i/>
                              <w:iCs/>
                              <w:sz w:val="20"/>
                              <w:szCs w:val="20"/>
                            </w:rPr>
                          </w:pPr>
                          <w:r>
                            <w:rPr>
                              <w:b/>
                              <w:bCs/>
                              <w:i/>
                              <w:iCs/>
                              <w:sz w:val="20"/>
                              <w:szCs w:val="20"/>
                            </w:rPr>
                            <w:t>First</w:t>
                          </w:r>
                          <w:r>
                            <w:rPr>
                              <w:b/>
                              <w:bCs/>
                              <w:i/>
                              <w:iCs/>
                              <w:spacing w:val="-7"/>
                              <w:sz w:val="20"/>
                              <w:szCs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bCs/>
                              <w:i/>
                              <w:iCs/>
                              <w:sz w:val="20"/>
                              <w:szCs w:val="20"/>
                            </w:rPr>
                            <w:t>name: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 id="Text Box 17" o:spid="_x0000_s1033" type="#_x0000_t202" style="position:absolute;margin-left:386.95pt;margin-top:32.2pt;width:55.7pt;height:13.15pt;z-index:-2516367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" o:allowincell="f" filled="f" stroked="f">
              <v:textbox inset="0,0,0,0">
                <w:txbxContent>
                  <w:p w:rsidR="00A94908" w:rsidRDefault="001473C2">
                    <w:pPr>
                      <w:pStyle w:val="Corpsdetexte"/>
                      <w:kinsoku w:val="0"/>
                      <w:overflowPunct w:val="0"/>
                      <w:spacing w:before="12"/>
                      <w:ind w:left="20"/>
                      <w:rPr>
                        <w:b/>
                        <w:bCs/>
                        <w:i/>
                        <w:iCs/>
                        <w:sz w:val="20"/>
                        <w:szCs w:val="20"/>
                      </w:rPr>
                    </w:pPr>
                    <w:r>
                      <w:rPr>
                        <w:b/>
                        <w:bCs/>
                        <w:i/>
                        <w:iCs/>
                        <w:sz w:val="20"/>
                        <w:szCs w:val="20"/>
                      </w:rPr>
                      <w:t>First</w:t>
                    </w:r>
                    <w:r>
                      <w:rPr>
                        <w:b/>
                        <w:bCs/>
                        <w:i/>
                        <w:iCs/>
                        <w:spacing w:val="-7"/>
                        <w:sz w:val="20"/>
                        <w:szCs w:val="20"/>
                      </w:rPr>
                      <w:t xml:space="preserve"> </w:t>
                    </w:r>
                    <w:r>
                      <w:rPr>
                        <w:b/>
                        <w:bCs/>
                        <w:i/>
                        <w:iCs/>
                        <w:sz w:val="20"/>
                        <w:szCs w:val="20"/>
                      </w:rPr>
                      <w:t>name: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80768" behindDoc="1" locked="0" layoutInCell="0" allowOverlap="1" wp14:anchorId="179F7481" wp14:editId="5B452AC4">
              <wp:simplePos x="0" y="0"/>
              <wp:positionH relativeFrom="page">
                <wp:posOffset>626110</wp:posOffset>
              </wp:positionH>
              <wp:positionV relativeFrom="page">
                <wp:posOffset>434340</wp:posOffset>
              </wp:positionV>
              <wp:extent cx="1939925" cy="196215"/>
              <wp:effectExtent l="0" t="0" r="0" b="0"/>
              <wp:wrapNone/>
              <wp:docPr id="9" name="Text Box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39925" cy="1962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889E537" w14:textId="77777777" w:rsidR="00A94908" w:rsidRDefault="001473C2">
                          <w:pPr>
                            <w:pStyle w:val="Corpsdetexte"/>
                            <w:kinsoku w:val="0"/>
                            <w:overflowPunct w:val="0"/>
                            <w:spacing w:before="12"/>
                            <w:ind w:left="20"/>
                            <w:rPr>
                              <w:b/>
                              <w:bCs/>
                              <w:sz w:val="24"/>
                              <w:szCs w:val="24"/>
                            </w:rPr>
                          </w:pPr>
                          <w:r>
                            <w:rPr>
                              <w:b/>
                              <w:bCs/>
                              <w:sz w:val="24"/>
                              <w:szCs w:val="24"/>
                            </w:rPr>
                            <w:t>SCIENTIFIC</w:t>
                          </w:r>
                          <w:r>
                            <w:rPr>
                              <w:b/>
                              <w:bCs/>
                              <w:spacing w:val="-8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bCs/>
                              <w:sz w:val="24"/>
                              <w:szCs w:val="24"/>
                            </w:rPr>
                            <w:t>PRODUCTION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 id="Text Box 18" o:spid="_x0000_s1034" type="#_x0000_t202" style="position:absolute;margin-left:49.3pt;margin-top:34.2pt;width:152.75pt;height:15.45pt;z-index:-251635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" o:allowincell="f" filled="f" stroked="f">
              <v:textbox inset="0,0,0,0">
                <w:txbxContent>
                  <w:p w:rsidR="00A94908" w:rsidRDefault="001473C2">
                    <w:pPr>
                      <w:pStyle w:val="Corpsdetexte"/>
                      <w:kinsoku w:val="0"/>
                      <w:overflowPunct w:val="0"/>
                      <w:spacing w:before="12"/>
                      <w:ind w:left="20"/>
                      <w:rPr>
                        <w:b/>
                        <w:bCs/>
                        <w:sz w:val="24"/>
                        <w:szCs w:val="24"/>
                      </w:rPr>
                    </w:pPr>
                    <w:r>
                      <w:rPr>
                        <w:b/>
                        <w:bCs/>
                        <w:sz w:val="24"/>
                        <w:szCs w:val="24"/>
                      </w:rPr>
                      <w:t>SCIENTIFIC</w:t>
                    </w:r>
                    <w:r>
                      <w:rPr>
                        <w:b/>
                        <w:bCs/>
                        <w:spacing w:val="-8"/>
                        <w:sz w:val="24"/>
                        <w:szCs w:val="24"/>
                      </w:rPr>
                      <w:t xml:space="preserve"> </w:t>
                    </w:r>
                    <w:r>
                      <w:rPr>
                        <w:b/>
                        <w:bCs/>
                        <w:sz w:val="24"/>
                        <w:szCs w:val="24"/>
                      </w:rPr>
                      <w:t>PRODUCTION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C33DAA" w14:textId="77777777" w:rsidR="00A94908" w:rsidRDefault="001473C2">
    <w:pPr>
      <w:pStyle w:val="Corpsdetexte"/>
      <w:kinsoku w:val="0"/>
      <w:overflowPunct w:val="0"/>
      <w:spacing w:line="14" w:lineRule="auto"/>
      <w:rPr>
        <w:rFonts w:ascii="Times New Roman" w:hAnsi="Times New Roman" w:cs="Times New Roman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87936" behindDoc="1" locked="0" layoutInCell="0" allowOverlap="1" wp14:anchorId="21827A29" wp14:editId="25953563">
              <wp:simplePos x="0" y="0"/>
              <wp:positionH relativeFrom="page">
                <wp:posOffset>4914265</wp:posOffset>
              </wp:positionH>
              <wp:positionV relativeFrom="page">
                <wp:posOffset>408940</wp:posOffset>
              </wp:positionV>
              <wp:extent cx="707390" cy="167005"/>
              <wp:effectExtent l="0" t="0" r="0" b="0"/>
              <wp:wrapNone/>
              <wp:docPr id="4" name="Text Box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07390" cy="1670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082A403" w14:textId="77777777" w:rsidR="00A94908" w:rsidRDefault="00A94908" w:rsidP="00C07BE5">
                          <w:pPr>
                            <w:pStyle w:val="Corpsdetexte"/>
                            <w:kinsoku w:val="0"/>
                            <w:overflowPunct w:val="0"/>
                            <w:spacing w:before="12"/>
                            <w:rPr>
                              <w:b/>
                              <w:bCs/>
                              <w:i/>
                              <w:iCs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3" o:spid="_x0000_s1038" type="#_x0000_t202" style="position:absolute;margin-left:386.95pt;margin-top:32.2pt;width:55.7pt;height:13.15pt;z-index:-2516285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" o:allowincell="f" filled="f" stroked="f">
              <v:textbox inset="0,0,0,0">
                <w:txbxContent>
                  <w:p w:rsidR="00A94908" w:rsidRDefault="00A94908" w:rsidP="00C07BE5">
                    <w:pPr>
                      <w:pStyle w:val="Corpsdetexte"/>
                      <w:kinsoku w:val="0"/>
                      <w:overflowPunct w:val="0"/>
                      <w:spacing w:before="12"/>
                      <w:rPr>
                        <w:b/>
                        <w:bCs/>
                        <w:i/>
                        <w:iCs/>
                        <w:sz w:val="20"/>
                        <w:szCs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402"/>
    <w:multiLevelType w:val="multilevel"/>
    <w:tmpl w:val="00000885"/>
    <w:lvl w:ilvl="0">
      <w:numFmt w:val="bullet"/>
      <w:lvlText w:val="-"/>
      <w:lvlJc w:val="left"/>
      <w:pPr>
        <w:ind w:left="859" w:hanging="360"/>
      </w:pPr>
      <w:rPr>
        <w:rFonts w:ascii="Arial" w:hAnsi="Arial" w:cs="Arial"/>
        <w:b w:val="0"/>
        <w:bCs w:val="0"/>
        <w:i w:val="0"/>
        <w:iCs w:val="0"/>
        <w:w w:val="100"/>
        <w:sz w:val="16"/>
        <w:szCs w:val="16"/>
      </w:rPr>
    </w:lvl>
    <w:lvl w:ilvl="1">
      <w:numFmt w:val="bullet"/>
      <w:lvlText w:val="•"/>
      <w:lvlJc w:val="left"/>
      <w:pPr>
        <w:ind w:left="1848" w:hanging="360"/>
      </w:pPr>
    </w:lvl>
    <w:lvl w:ilvl="2">
      <w:numFmt w:val="bullet"/>
      <w:lvlText w:val="•"/>
      <w:lvlJc w:val="left"/>
      <w:pPr>
        <w:ind w:left="2837" w:hanging="360"/>
      </w:pPr>
    </w:lvl>
    <w:lvl w:ilvl="3">
      <w:numFmt w:val="bullet"/>
      <w:lvlText w:val="•"/>
      <w:lvlJc w:val="left"/>
      <w:pPr>
        <w:ind w:left="3825" w:hanging="360"/>
      </w:pPr>
    </w:lvl>
    <w:lvl w:ilvl="4">
      <w:numFmt w:val="bullet"/>
      <w:lvlText w:val="•"/>
      <w:lvlJc w:val="left"/>
      <w:pPr>
        <w:ind w:left="4814" w:hanging="360"/>
      </w:pPr>
    </w:lvl>
    <w:lvl w:ilvl="5">
      <w:numFmt w:val="bullet"/>
      <w:lvlText w:val="•"/>
      <w:lvlJc w:val="left"/>
      <w:pPr>
        <w:ind w:left="5803" w:hanging="360"/>
      </w:pPr>
    </w:lvl>
    <w:lvl w:ilvl="6">
      <w:numFmt w:val="bullet"/>
      <w:lvlText w:val="•"/>
      <w:lvlJc w:val="left"/>
      <w:pPr>
        <w:ind w:left="6791" w:hanging="360"/>
      </w:pPr>
    </w:lvl>
    <w:lvl w:ilvl="7">
      <w:numFmt w:val="bullet"/>
      <w:lvlText w:val="•"/>
      <w:lvlJc w:val="left"/>
      <w:pPr>
        <w:ind w:left="7780" w:hanging="360"/>
      </w:pPr>
    </w:lvl>
    <w:lvl w:ilvl="8">
      <w:numFmt w:val="bullet"/>
      <w:lvlText w:val="•"/>
      <w:lvlJc w:val="left"/>
      <w:pPr>
        <w:ind w:left="8769" w:hanging="360"/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CAVARD Catherine">
    <w15:presenceInfo w15:providerId="AD" w15:userId="S-1-5-21-1519078569-1666603319-231145771-1792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73C2"/>
    <w:rsid w:val="00021DCF"/>
    <w:rsid w:val="00072F0A"/>
    <w:rsid w:val="001473C2"/>
    <w:rsid w:val="001C6235"/>
    <w:rsid w:val="001C7EF6"/>
    <w:rsid w:val="002B2EC9"/>
    <w:rsid w:val="004879FE"/>
    <w:rsid w:val="005927AD"/>
    <w:rsid w:val="005C1812"/>
    <w:rsid w:val="006213B5"/>
    <w:rsid w:val="006C0ABC"/>
    <w:rsid w:val="007905E8"/>
    <w:rsid w:val="007D7FED"/>
    <w:rsid w:val="007F09CB"/>
    <w:rsid w:val="00844A5A"/>
    <w:rsid w:val="008A307B"/>
    <w:rsid w:val="00926E3E"/>
    <w:rsid w:val="00A55F63"/>
    <w:rsid w:val="00A94090"/>
    <w:rsid w:val="00A94908"/>
    <w:rsid w:val="00AC2616"/>
    <w:rsid w:val="00B7347A"/>
    <w:rsid w:val="00C07BE5"/>
    <w:rsid w:val="00C565B7"/>
    <w:rsid w:val="00C71A5C"/>
    <w:rsid w:val="00C73ACF"/>
    <w:rsid w:val="00C746B7"/>
    <w:rsid w:val="00D07CA3"/>
    <w:rsid w:val="00DF54BE"/>
    <w:rsid w:val="00E9477E"/>
    <w:rsid w:val="00ED4C76"/>
    <w:rsid w:val="00F868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40DF9A7"/>
  <w14:defaultImageDpi w14:val="0"/>
  <w15:docId w15:val="{FF712FDC-EF16-4558-A1C3-01F902119F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link w:val="CorpsdetexteCar"/>
    <w:uiPriority w:val="1"/>
    <w:qFormat/>
    <w:rPr>
      <w:sz w:val="16"/>
      <w:szCs w:val="16"/>
    </w:rPr>
  </w:style>
  <w:style w:type="character" w:customStyle="1" w:styleId="CorpsdetexteCar">
    <w:name w:val="Corps de texte Car"/>
    <w:basedOn w:val="Policepardfaut"/>
    <w:link w:val="Corpsdetexte"/>
    <w:uiPriority w:val="99"/>
    <w:semiHidden/>
    <w:rPr>
      <w:rFonts w:ascii="Arial" w:hAnsi="Arial" w:cs="Arial"/>
    </w:rPr>
  </w:style>
  <w:style w:type="paragraph" w:styleId="Titre">
    <w:name w:val="Title"/>
    <w:basedOn w:val="Normal"/>
    <w:next w:val="Normal"/>
    <w:link w:val="TitreCar"/>
    <w:uiPriority w:val="1"/>
    <w:qFormat/>
    <w:pPr>
      <w:spacing w:before="88"/>
      <w:ind w:left="2987" w:right="2990"/>
      <w:jc w:val="center"/>
    </w:pPr>
    <w:rPr>
      <w:b/>
      <w:bCs/>
      <w:sz w:val="36"/>
      <w:szCs w:val="36"/>
    </w:rPr>
  </w:style>
  <w:style w:type="character" w:customStyle="1" w:styleId="TitreCar">
    <w:name w:val="Titre Car"/>
    <w:basedOn w:val="Policepardfaut"/>
    <w:link w:val="Titre"/>
    <w:uiPriority w:val="10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Paragraphedeliste">
    <w:name w:val="List Paragraph"/>
    <w:basedOn w:val="Normal"/>
    <w:uiPriority w:val="1"/>
    <w:qFormat/>
    <w:pPr>
      <w:spacing w:before="1" w:line="183" w:lineRule="exact"/>
      <w:ind w:left="858" w:hanging="361"/>
    </w:pPr>
    <w:rPr>
      <w:sz w:val="24"/>
      <w:szCs w:val="24"/>
    </w:rPr>
  </w:style>
  <w:style w:type="paragraph" w:customStyle="1" w:styleId="TableParagraph">
    <w:name w:val="Table Paragraph"/>
    <w:basedOn w:val="Normal"/>
    <w:uiPriority w:val="1"/>
    <w:qFormat/>
    <w:rPr>
      <w:rFonts w:ascii="Times New Roman" w:hAnsi="Times New Roman" w:cs="Times New Roman"/>
      <w:sz w:val="24"/>
      <w:szCs w:val="24"/>
    </w:rPr>
  </w:style>
  <w:style w:type="paragraph" w:styleId="En-tte">
    <w:name w:val="header"/>
    <w:basedOn w:val="Normal"/>
    <w:link w:val="En-tteCar"/>
    <w:uiPriority w:val="99"/>
    <w:unhideWhenUsed/>
    <w:rsid w:val="001473C2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1473C2"/>
    <w:rPr>
      <w:rFonts w:ascii="Arial" w:hAnsi="Arial" w:cs="Arial"/>
    </w:rPr>
  </w:style>
  <w:style w:type="paragraph" w:styleId="Pieddepage">
    <w:name w:val="footer"/>
    <w:basedOn w:val="Normal"/>
    <w:link w:val="PieddepageCar"/>
    <w:uiPriority w:val="99"/>
    <w:unhideWhenUsed/>
    <w:rsid w:val="001473C2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1473C2"/>
    <w:rPr>
      <w:rFonts w:ascii="Arial" w:hAnsi="Arial" w:cs="Arial"/>
    </w:rPr>
  </w:style>
  <w:style w:type="character" w:styleId="Marquedecommentaire">
    <w:name w:val="annotation reference"/>
    <w:basedOn w:val="Policepardfaut"/>
    <w:uiPriority w:val="99"/>
    <w:semiHidden/>
    <w:unhideWhenUsed/>
    <w:rsid w:val="002B2EC9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2B2EC9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2B2EC9"/>
    <w:rPr>
      <w:rFonts w:ascii="Arial" w:hAnsi="Arial" w:cs="Arial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2B2EC9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2B2EC9"/>
    <w:rPr>
      <w:rFonts w:ascii="Arial" w:hAnsi="Arial" w:cs="Arial"/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B2EC9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B2EC9"/>
    <w:rPr>
      <w:rFonts w:ascii="Segoe UI" w:hAnsi="Segoe UI" w:cs="Segoe UI"/>
      <w:sz w:val="18"/>
      <w:szCs w:val="18"/>
    </w:rPr>
  </w:style>
  <w:style w:type="paragraph" w:styleId="Rvision">
    <w:name w:val="Revision"/>
    <w:hidden/>
    <w:uiPriority w:val="99"/>
    <w:semiHidden/>
    <w:rsid w:val="00AC2616"/>
    <w:pPr>
      <w:spacing w:after="0" w:line="240" w:lineRule="auto"/>
    </w:pPr>
    <w:rPr>
      <w:rFonts w:ascii="Arial" w:hAnsi="Arial" w:cs="Arial"/>
    </w:rPr>
  </w:style>
  <w:style w:type="character" w:styleId="Lienhypertexte">
    <w:name w:val="Hyperlink"/>
    <w:basedOn w:val="Policepardfaut"/>
    <w:uiPriority w:val="99"/>
    <w:unhideWhenUsed/>
    <w:rsid w:val="00072F0A"/>
    <w:rPr>
      <w:color w:val="0563C1" w:themeColor="hyperlink"/>
      <w:u w:val="single"/>
    </w:rPr>
  </w:style>
  <w:style w:type="character" w:customStyle="1" w:styleId="UnresolvedMention">
    <w:name w:val="Unresolved Mention"/>
    <w:basedOn w:val="Policepardfaut"/>
    <w:uiPriority w:val="99"/>
    <w:semiHidden/>
    <w:unhideWhenUsed/>
    <w:rsid w:val="00072F0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598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4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13" Type="http://schemas.openxmlformats.org/officeDocument/2006/relationships/footer" Target="footer1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atip-avenir@inserm.fr" TargetMode="Externa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hyperlink" Target="mailto:atip-avenir@cnrs-dir.fr" TargetMode="External"/><Relationship Id="rId19" Type="http://schemas.microsoft.com/office/2011/relationships/people" Target="people.xml"/><Relationship Id="rId4" Type="http://schemas.openxmlformats.org/officeDocument/2006/relationships/webSettings" Target="webSettings.xml"/><Relationship Id="rId9" Type="http://schemas.openxmlformats.org/officeDocument/2006/relationships/hyperlink" Target="https://www.eva3.inserm.fr/login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407</Words>
  <Characters>2244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LASSERREC</dc:creator>
  <cp:keywords/>
  <dc:description/>
  <cp:lastModifiedBy>CAVARD Catherine</cp:lastModifiedBy>
  <cp:revision>2</cp:revision>
  <dcterms:created xsi:type="dcterms:W3CDTF">2025-09-09T11:00:00Z</dcterms:created>
  <dcterms:modified xsi:type="dcterms:W3CDTF">2025-09-09T11:00:00Z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Acrobat PDFMaker 20 pour Word</vt:lpwstr>
  </property>
</Properties>
</file>